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122C96BB"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89487B">
        <w:rPr>
          <w:rFonts w:ascii="Arial" w:eastAsia="Calibri" w:hAnsi="Arial" w:cs="Arial"/>
          <w:b/>
          <w:bCs/>
          <w:color w:val="000000" w:themeColor="text1"/>
          <w:sz w:val="20"/>
          <w:szCs w:val="20"/>
        </w:rPr>
        <w:t>Príloha č.6</w:t>
      </w:r>
      <w:r w:rsidR="009150FF">
        <w:rPr>
          <w:rFonts w:ascii="Arial" w:eastAsia="Calibri" w:hAnsi="Arial" w:cs="Arial"/>
          <w:b/>
          <w:bCs/>
          <w:color w:val="000000" w:themeColor="text1"/>
          <w:sz w:val="20"/>
          <w:szCs w:val="20"/>
        </w:rPr>
        <w:t>.A</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39C0D8C1" w14:textId="500CB233" w:rsidR="00E671F3" w:rsidRDefault="00E671F3" w:rsidP="00E671F3">
      <w:pPr>
        <w:spacing w:after="130" w:line="240" w:lineRule="auto"/>
        <w:ind w:left="1925" w:right="1640"/>
        <w:jc w:val="center"/>
        <w:rPr>
          <w:rFonts w:ascii="Arial" w:eastAsia="Times New Roman" w:hAnsi="Arial" w:cs="Arial"/>
          <w:b/>
          <w:color w:val="000000" w:themeColor="text1"/>
          <w:sz w:val="24"/>
          <w:szCs w:val="19"/>
        </w:rPr>
      </w:pPr>
      <w:r>
        <w:rPr>
          <w:rFonts w:ascii="Arial" w:eastAsia="Times New Roman" w:hAnsi="Arial" w:cs="Arial"/>
          <w:b/>
          <w:bCs/>
          <w:color w:val="000000" w:themeColor="text1"/>
          <w:sz w:val="24"/>
          <w:szCs w:val="19"/>
          <w:lang w:val="en-US" w:bidi="en-US"/>
        </w:rPr>
        <w:t>(</w:t>
      </w:r>
      <w:r>
        <w:rPr>
          <w:rFonts w:ascii="Arial" w:eastAsia="Times New Roman" w:hAnsi="Arial" w:cs="Arial"/>
          <w:b/>
          <w:bCs/>
          <w:color w:val="000000" w:themeColor="text1"/>
          <w:sz w:val="24"/>
          <w:szCs w:val="19"/>
          <w:lang w:bidi="en-US"/>
        </w:rPr>
        <w:t>platné pre výzvy vyhlásené pred nadobudnutím účinnosti zákona</w:t>
      </w:r>
      <w:r>
        <w:rPr>
          <w:rFonts w:ascii="Arial" w:eastAsia="Times New Roman" w:hAnsi="Arial" w:cs="Arial"/>
          <w:b/>
          <w:bCs/>
          <w:color w:val="000000" w:themeColor="text1"/>
          <w:sz w:val="24"/>
          <w:szCs w:val="19"/>
          <w:lang w:val="en-US" w:bidi="en-US"/>
        </w:rPr>
        <w:t xml:space="preserve"> č. </w:t>
      </w:r>
      <w:r>
        <w:rPr>
          <w:rFonts w:ascii="Arial" w:eastAsia="Times New Roman" w:hAnsi="Arial" w:cs="Arial"/>
          <w:b/>
          <w:bCs/>
          <w:color w:val="000000" w:themeColor="text1"/>
          <w:sz w:val="24"/>
          <w:szCs w:val="19"/>
          <w:lang w:bidi="en-US"/>
        </w:rPr>
        <w:t xml:space="preserve">154/2019 </w:t>
      </w:r>
      <w:r>
        <w:rPr>
          <w:rFonts w:ascii="Arial" w:eastAsia="Times New Roman" w:hAnsi="Arial" w:cs="Arial"/>
          <w:b/>
          <w:bCs/>
          <w:color w:val="000000" w:themeColor="text1"/>
          <w:sz w:val="24"/>
          <w:szCs w:val="19"/>
          <w:lang w:val="en-US" w:bidi="en-US"/>
        </w:rPr>
        <w:t>Z. z.</w:t>
      </w:r>
      <w:r w:rsidR="009150FF">
        <w:rPr>
          <w:rStyle w:val="Odkaznapoznmkupodiarou"/>
          <w:rFonts w:ascii="Arial" w:hAnsi="Arial"/>
          <w:b/>
          <w:bCs/>
          <w:color w:val="000000" w:themeColor="text1"/>
          <w:sz w:val="24"/>
          <w:szCs w:val="19"/>
          <w:lang w:val="en-US" w:bidi="en-US"/>
        </w:rPr>
        <w:footnoteReference w:id="1"/>
      </w:r>
      <w:r>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77777777"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Špecifický cieľ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37690A2E" w:rsidR="0081542F" w:rsidRPr="00152E2E" w:rsidRDefault="0081542F" w:rsidP="0081542F">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B. Projekty zamerané na  skvalitnenie a rozšírenie existujúcich a vznik nových komunitných sociálnych služieb a opatrení SPO</w:t>
      </w:r>
      <w:r w:rsidR="006D32AF">
        <w:rPr>
          <w:rFonts w:ascii="Arial" w:hAnsi="Arial" w:cs="Arial"/>
          <w:b/>
          <w:color w:val="000000" w:themeColor="text1"/>
          <w:sz w:val="24"/>
          <w:szCs w:val="24"/>
        </w:rPr>
        <w:t>D</w:t>
      </w:r>
      <w:r w:rsidRPr="00152E2E">
        <w:rPr>
          <w:rFonts w:ascii="Arial" w:hAnsi="Arial" w:cs="Arial"/>
          <w:b/>
          <w:color w:val="000000" w:themeColor="text1"/>
          <w:sz w:val="24"/>
          <w:szCs w:val="24"/>
        </w:rPr>
        <w:t xml:space="preserve">aSK na komunitnej úrovni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69405EAF" w14:textId="77777777"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 </w:t>
            </w:r>
          </w:p>
          <w:p w14:paraId="160C8440" w14:textId="77777777" w:rsidR="0081542F" w:rsidRPr="00152E2E" w:rsidRDefault="0081542F"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Posudzuje sa správne zameranie projektu v rozsahu vecného súladu:</w:t>
            </w:r>
          </w:p>
          <w:p w14:paraId="793A5AD2"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projektu s príslušným špecifickým cieľom OP,</w:t>
            </w:r>
          </w:p>
          <w:p w14:paraId="4EBB26BF"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cieľov projektu s očakávanými výsledkami IROP,</w:t>
            </w:r>
          </w:p>
          <w:p w14:paraId="7CCA3BFC"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hAnsi="Arial" w:cs="Arial"/>
                <w:color w:val="000000" w:themeColor="text1"/>
                <w:sz w:val="19"/>
                <w:szCs w:val="19"/>
                <w:lang w:val="sk-SK"/>
              </w:rPr>
            </w:pPr>
            <w:r w:rsidRPr="00152E2E">
              <w:rPr>
                <w:rFonts w:ascii="Arial" w:eastAsia="Calibri" w:hAnsi="Arial" w:cs="Arial"/>
                <w:color w:val="000000" w:themeColor="text1"/>
                <w:sz w:val="19"/>
                <w:szCs w:val="19"/>
                <w:lang w:val="sk-SK"/>
              </w:rPr>
              <w:t>hlavných aktivít projektu s definovanými oprávnenými aktivitami IROP,</w:t>
            </w:r>
          </w:p>
          <w:p w14:paraId="756C2123"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lastRenderedPageBreak/>
              <w:t>projektu s hlavnými zásadami výberu operácií pre príslušný špecifický cieľ.</w:t>
            </w:r>
          </w:p>
          <w:p w14:paraId="4C9D5B54" w14:textId="4BDCF164" w:rsidR="0081542F" w:rsidRPr="00152E2E" w:rsidRDefault="0081542F" w:rsidP="001C495C">
            <w:pPr>
              <w:spacing w:line="288" w:lineRule="auto"/>
              <w:rPr>
                <w:rFonts w:ascii="Arial" w:eastAsia="Times New Roman" w:hAnsi="Arial" w:cs="Arial"/>
                <w:color w:val="000000" w:themeColor="text1"/>
                <w:sz w:val="19"/>
                <w:szCs w:val="19"/>
                <w:lang w:bidi="en-US"/>
              </w:rPr>
            </w:pPr>
            <w:r w:rsidRPr="00152E2E">
              <w:rPr>
                <w:rFonts w:ascii="Arial" w:hAnsi="Arial" w:cs="Arial"/>
                <w:i/>
                <w:sz w:val="19"/>
                <w:szCs w:val="19"/>
              </w:rPr>
              <w:t>Na rozdiel od administratívneho overenia ide o hĺbkové posúdenie vecnej (obsahovej) stránky projektu z hľadiska jeho súladu so stratégiou a cieľmi prioritnej osi 2 v danej oblasti</w:t>
            </w:r>
            <w:r w:rsidRPr="00152E2E">
              <w:rPr>
                <w:rFonts w:ascii="Arial"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74B878EE"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príloha Opis projektu</w:t>
      </w:r>
      <w:r w:rsidR="00025AA4">
        <w:rPr>
          <w:rFonts w:ascii="Arial" w:hAnsi="Arial" w:cs="Arial"/>
          <w:color w:val="000000" w:themeColor="text1"/>
          <w:sz w:val="19"/>
          <w:szCs w:val="19"/>
        </w:rPr>
        <w:t xml:space="preserve">, </w:t>
      </w:r>
      <w:r w:rsidR="00025AA4" w:rsidRPr="006C6C74">
        <w:rPr>
          <w:rFonts w:ascii="Arial" w:hAnsi="Arial" w:cs="Arial"/>
          <w:color w:val="000000" w:themeColor="text1"/>
          <w:sz w:val="19"/>
          <w:szCs w:val="19"/>
        </w:rPr>
        <w:t>Stanovisko MPSVR SR k</w:t>
      </w:r>
      <w:r w:rsidR="00025AA4">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15E520C9" w14:textId="52EE483B"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skvalitnenie a rozšírenie ponuky existujúcich a zabezpečenie nových služieb a opatrení </w:t>
      </w:r>
      <w:r w:rsidRPr="00152E2E">
        <w:rPr>
          <w:rFonts w:ascii="Arial" w:hAnsi="Arial" w:cs="Arial"/>
          <w:iCs/>
          <w:color w:val="000000" w:themeColor="text1"/>
          <w:sz w:val="19"/>
          <w:szCs w:val="19"/>
          <w:lang w:val="sk-SK"/>
        </w:rPr>
        <w:t>SPOaSK</w:t>
      </w:r>
      <w:r w:rsidRPr="00152E2E">
        <w:rPr>
          <w:rFonts w:ascii="Arial" w:hAnsi="Arial" w:cs="Arial"/>
          <w:color w:val="000000" w:themeColor="text1"/>
          <w:sz w:val="19"/>
          <w:szCs w:val="19"/>
          <w:lang w:val="sk-SK"/>
        </w:rPr>
        <w:t>, ktoré sa poskytujú na komunitnej báze, v prirodzenom rodinnom prostredí, resp. náhradnom rodinnom prostredí, vrátane inovatívnych služieb komunitnej starostlivosti a inovatívnych opatrení</w:t>
      </w:r>
      <w:r w:rsidR="004054AC" w:rsidRPr="00152E2E">
        <w:rPr>
          <w:rFonts w:ascii="Arial" w:hAnsi="Arial" w:cs="Arial"/>
          <w:color w:val="000000" w:themeColor="text1"/>
          <w:sz w:val="19"/>
          <w:szCs w:val="19"/>
          <w:lang w:val="sk-SK"/>
        </w:rPr>
        <w:t>,</w:t>
      </w:r>
    </w:p>
    <w:p w14:paraId="1009B0AC" w14:textId="0B570E9C" w:rsidR="00B67B5F" w:rsidRPr="00152E2E"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52E2E">
        <w:rPr>
          <w:rFonts w:ascii="Arial" w:hAnsi="Arial" w:cs="Arial"/>
          <w:b/>
          <w:bCs/>
          <w:color w:val="000000" w:themeColor="text1"/>
          <w:sz w:val="19"/>
          <w:szCs w:val="19"/>
        </w:rPr>
        <w:t xml:space="preserve">súlad hlavných aktivít projektu s </w:t>
      </w:r>
      <w:r w:rsidR="00971CDB" w:rsidRPr="00971CDB">
        <w:rPr>
          <w:rFonts w:ascii="Arial" w:hAnsi="Arial" w:cs="Arial"/>
          <w:b/>
          <w:bCs/>
          <w:color w:val="000000" w:themeColor="text1"/>
          <w:sz w:val="19"/>
          <w:szCs w:val="19"/>
        </w:rPr>
        <w:t>definovanými oprávnenými aktivitami</w:t>
      </w:r>
      <w:r w:rsidR="00971CDB" w:rsidRPr="00971CDB" w:rsidDel="00926CF2">
        <w:rPr>
          <w:rFonts w:ascii="Arial" w:hAnsi="Arial" w:cs="Arial"/>
          <w:b/>
          <w:bCs/>
          <w:color w:val="000000" w:themeColor="text1"/>
          <w:sz w:val="19"/>
          <w:szCs w:val="19"/>
        </w:rPr>
        <w:t xml:space="preserve"> </w:t>
      </w:r>
      <w:r w:rsidR="00971CDB" w:rsidRPr="00971CDB">
        <w:rPr>
          <w:rFonts w:ascii="Arial" w:hAnsi="Arial" w:cs="Arial"/>
          <w:b/>
          <w:bCs/>
          <w:color w:val="000000" w:themeColor="text1"/>
          <w:sz w:val="19"/>
          <w:szCs w:val="19"/>
        </w:rPr>
        <w:t>IROP</w:t>
      </w:r>
    </w:p>
    <w:p w14:paraId="5ECB6D68" w14:textId="76721012" w:rsidR="00B67B5F" w:rsidRPr="00152E2E" w:rsidRDefault="00B67B5F" w:rsidP="00F120F3">
      <w:pPr>
        <w:spacing w:before="120" w:after="120" w:line="288" w:lineRule="auto"/>
        <w:ind w:left="720"/>
        <w:jc w:val="both"/>
        <w:rPr>
          <w:rFonts w:ascii="Arial" w:hAnsi="Arial" w:cs="Arial"/>
          <w:b/>
          <w:color w:val="000000" w:themeColor="text1"/>
          <w:sz w:val="19"/>
          <w:szCs w:val="19"/>
        </w:rPr>
      </w:pPr>
      <w:r w:rsidRPr="00152E2E">
        <w:rPr>
          <w:rFonts w:ascii="Arial" w:hAnsi="Arial" w:cs="Arial"/>
          <w:color w:val="000000" w:themeColor="text1"/>
          <w:sz w:val="19"/>
          <w:szCs w:val="19"/>
        </w:rPr>
        <w:t xml:space="preserve">Hodnotí sa (áno/nie), či je žiadosť o NFP </w:t>
      </w:r>
      <w:r w:rsidR="00971CDB" w:rsidRPr="00971CDB">
        <w:rPr>
          <w:rFonts w:ascii="Arial" w:hAnsi="Arial" w:cs="Arial"/>
          <w:color w:val="000000" w:themeColor="text1"/>
          <w:sz w:val="19"/>
          <w:szCs w:val="19"/>
        </w:rPr>
        <w:t>v súlade s definovanými oprávnenými aktivitami IROP</w:t>
      </w:r>
      <w:r w:rsidR="00971CDB">
        <w:rPr>
          <w:rFonts w:ascii="Arial" w:hAnsi="Arial" w:cs="Arial"/>
          <w:color w:val="000000" w:themeColor="text1"/>
          <w:sz w:val="19"/>
          <w:szCs w:val="19"/>
        </w:rPr>
        <w:t xml:space="preserve"> (</w:t>
      </w:r>
      <w:r w:rsidR="00971CDB" w:rsidRPr="00971CDB">
        <w:rPr>
          <w:rFonts w:ascii="Arial" w:hAnsi="Arial" w:cs="Arial"/>
          <w:color w:val="000000" w:themeColor="text1"/>
          <w:sz w:val="19"/>
          <w:szCs w:val="19"/>
        </w:rPr>
        <w:t>pri zachovaní podmienok výzvy ohľadom realizácie jednotlivých aktivít</w:t>
      </w:r>
      <w:r w:rsidR="00971CDB">
        <w:rPr>
          <w:rFonts w:ascii="Arial" w:hAnsi="Arial" w:cs="Arial"/>
          <w:color w:val="000000" w:themeColor="text1"/>
          <w:sz w:val="19"/>
          <w:szCs w:val="19"/>
        </w:rPr>
        <w:t xml:space="preserve">) </w:t>
      </w:r>
      <w:r w:rsidRPr="00152E2E">
        <w:rPr>
          <w:rFonts w:ascii="Arial" w:hAnsi="Arial" w:cs="Arial"/>
          <w:color w:val="000000" w:themeColor="text1"/>
          <w:sz w:val="19"/>
          <w:szCs w:val="19"/>
        </w:rPr>
        <w:t>:</w:t>
      </w:r>
    </w:p>
    <w:p w14:paraId="1DF663F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rekonštrukcia,  rozširovanie a modernizácia stavebných objektov existujúcich zariadení, ktoré už poskytujú a zabezpečujú služby na komunitnej báze,</w:t>
      </w:r>
    </w:p>
    <w:p w14:paraId="1066E6BC" w14:textId="1303E88D"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zriaďovanie a výstavba nových stavebných objektov zariadení sociálnych služieb a sociálnoprávnej ochrany detí a sociálnej kurately (ďalej aj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vrátane tých, ktoré poskytujú inovatívne formy komunitnej starostlivosti a opatrení na podporu zotrvania/návratu detí v prirodzenom rodinnom prostredí, resp. podporu náhradného rodinného prostredia,</w:t>
      </w:r>
    </w:p>
    <w:p w14:paraId="7F11BB71" w14:textId="707A3723"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investovanie do materiálno-technického vybavenia zariadení vrátane motorových vozidiel pri zriaďovaní zázemia pre terénne služby a výkonu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prirodzenom rodinnom, náhradnom rodinnom prostredí a otvorenom prostredí,</w:t>
      </w:r>
    </w:p>
    <w:p w14:paraId="6650C85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lastRenderedPageBreak/>
        <w:t xml:space="preserve">súlad projektu s hlavnými zásadami výberu operácií </w:t>
      </w:r>
      <w:r w:rsidR="00971CDB">
        <w:rPr>
          <w:rFonts w:ascii="Arial" w:hAnsi="Arial" w:cs="Arial"/>
          <w:b/>
          <w:bCs/>
          <w:color w:val="000000" w:themeColor="text1"/>
          <w:sz w:val="19"/>
          <w:szCs w:val="19"/>
        </w:rPr>
        <w:t>pre SC 2.1.1</w:t>
      </w:r>
    </w:p>
    <w:p w14:paraId="6A32498D" w14:textId="2FF210D2"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7D06C3DC"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oprávnené na podporu sú len tie projekty, ktorých výsledkom bude poskytovanie sociálnych služieb a výkon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 na komunitnej úrovni,</w:t>
      </w:r>
    </w:p>
    <w:p w14:paraId="6C2CA59C" w14:textId="77777777"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výber lokality pre umiestnenie sociálnej služby sa riadi preferenciami prijímateľov sociálnych služieb, ktorí k nej majú nejaký vzťah alebo sa riadi potrebou </w:t>
      </w:r>
      <w:r w:rsidRPr="00DE3BA6">
        <w:rPr>
          <w:rFonts w:ascii="Arial" w:hAnsi="Arial" w:cs="Arial"/>
          <w:color w:val="000000" w:themeColor="text1"/>
          <w:sz w:val="19"/>
          <w:szCs w:val="19"/>
          <w:lang w:val="sk-SK"/>
        </w:rPr>
        <w:t>kompletizovať sieť komunitných služieb v danej lokalite,</w:t>
      </w:r>
    </w:p>
    <w:p w14:paraId="07DA436B" w14:textId="364E334E"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835E4">
        <w:rPr>
          <w:rFonts w:ascii="Arial" w:hAnsi="Arial" w:cs="Arial"/>
          <w:color w:val="000000" w:themeColor="text1"/>
          <w:sz w:val="19"/>
          <w:szCs w:val="19"/>
          <w:lang w:val="sk-SK"/>
        </w:rPr>
        <w:t xml:space="preserve">podporené objekty v sociálnych službách spojené s bývaním môžu mať maximálne kapacitu </w:t>
      </w:r>
      <w:r w:rsidR="00AE56B3" w:rsidRPr="000835E4">
        <w:rPr>
          <w:rFonts w:ascii="Arial" w:hAnsi="Arial" w:cs="Arial"/>
          <w:color w:val="000000" w:themeColor="text1"/>
          <w:sz w:val="19"/>
          <w:szCs w:val="19"/>
          <w:lang w:val="sk-SK"/>
        </w:rPr>
        <w:t xml:space="preserve">12 </w:t>
      </w:r>
      <w:r w:rsidRPr="000835E4">
        <w:rPr>
          <w:rFonts w:ascii="Arial" w:hAnsi="Arial" w:cs="Arial"/>
          <w:color w:val="000000" w:themeColor="text1"/>
          <w:sz w:val="19"/>
          <w:szCs w:val="19"/>
          <w:lang w:val="sk-SK"/>
        </w:rPr>
        <w:t xml:space="preserve">miest </w:t>
      </w:r>
      <w:r w:rsidR="00AE56B3" w:rsidRPr="000835E4">
        <w:rPr>
          <w:rFonts w:ascii="Arial" w:hAnsi="Arial" w:cs="Arial"/>
          <w:color w:val="000000" w:themeColor="text1"/>
          <w:sz w:val="19"/>
          <w:szCs w:val="19"/>
          <w:lang w:val="sk-SK"/>
        </w:rPr>
        <w:t>jednom objekte s  maximálnou kapacitou 6 miest v jednej  bytovej jednotke</w:t>
      </w:r>
      <w:r w:rsidR="00DE3BA6">
        <w:rPr>
          <w:rFonts w:ascii="Arial" w:hAnsi="Arial" w:cs="Arial"/>
          <w:color w:val="000000" w:themeColor="text1"/>
          <w:sz w:val="19"/>
          <w:szCs w:val="19"/>
          <w:lang w:val="sk-SK"/>
        </w:rPr>
        <w:t>,</w:t>
      </w:r>
      <w:r w:rsidR="00AE56B3" w:rsidRPr="00DE3BA6">
        <w:rPr>
          <w:rFonts w:ascii="Arial" w:hAnsi="Arial" w:cs="Arial"/>
          <w:color w:val="000000" w:themeColor="text1"/>
          <w:sz w:val="19"/>
          <w:szCs w:val="19"/>
          <w:lang w:val="sk-SK"/>
        </w:rPr>
        <w:t xml:space="preserve"> </w:t>
      </w:r>
    </w:p>
    <w:p w14:paraId="01C12099" w14:textId="1BF0313B"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podporené objekty v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spojené s bývaním detí, ktoré sú umiestnené v detských domovoch na základe rozhodnutia súdu, môžu mať maximálne kapacitu 10 miest v 1 bytovej jednotke a maximálne 1 bytová jednotka v 1 objekte (rodinnom dome, byte),</w:t>
      </w:r>
    </w:p>
    <w:p w14:paraId="5DC3E33E" w14:textId="606CE82C" w:rsidR="00EE1DE7" w:rsidRDefault="001E5E80" w:rsidP="00EE1DE7">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projekt a nové komunitné služby musia spĺňať podmienky kvality poskytovanej sociálnej služby určenej v zákone č. 448/2008 Z. z. o sociálnych službách, Príloha č. 2.</w:t>
      </w:r>
      <w:r w:rsidR="00EE1DE7">
        <w:rPr>
          <w:rFonts w:ascii="Arial" w:hAnsi="Arial" w:cs="Arial"/>
          <w:color w:val="000000" w:themeColor="text1"/>
          <w:sz w:val="19"/>
          <w:szCs w:val="19"/>
          <w:lang w:val="sk-SK"/>
        </w:rPr>
        <w:t xml:space="preserve"> Ak MPSVR </w:t>
      </w:r>
      <w:r w:rsidR="00EE1DE7" w:rsidRPr="00B93741">
        <w:rPr>
          <w:rFonts w:ascii="Arial" w:hAnsi="Arial" w:cs="Arial"/>
          <w:color w:val="000000" w:themeColor="text1"/>
          <w:sz w:val="19"/>
          <w:szCs w:val="19"/>
          <w:lang w:val="sk-SK"/>
        </w:rPr>
        <w:t xml:space="preserve">SR </w:t>
      </w:r>
      <w:r w:rsidR="00397ED2" w:rsidRPr="00B93741">
        <w:rPr>
          <w:rFonts w:ascii="Arial" w:hAnsi="Arial" w:cs="Arial"/>
          <w:color w:val="000000" w:themeColor="text1"/>
          <w:sz w:val="19"/>
          <w:szCs w:val="19"/>
          <w:lang w:val="sk-SK"/>
        </w:rPr>
        <w:t xml:space="preserve">vo svojom stanovisku k ŽoNFP uvádza aj stanovisko k </w:t>
      </w:r>
      <w:r w:rsidR="00EE1DE7" w:rsidRPr="00B93741">
        <w:rPr>
          <w:rFonts w:ascii="Arial" w:hAnsi="Arial" w:cs="Arial"/>
          <w:color w:val="000000" w:themeColor="text1"/>
          <w:sz w:val="19"/>
          <w:szCs w:val="19"/>
          <w:lang w:val="sk-SK"/>
        </w:rPr>
        <w:t>Príloh</w:t>
      </w:r>
      <w:r w:rsidR="00397ED2" w:rsidRPr="00B93741">
        <w:rPr>
          <w:rFonts w:ascii="Arial" w:hAnsi="Arial" w:cs="Arial"/>
          <w:color w:val="000000" w:themeColor="text1"/>
          <w:sz w:val="19"/>
          <w:szCs w:val="19"/>
          <w:lang w:val="sk-SK"/>
        </w:rPr>
        <w:t>e</w:t>
      </w:r>
      <w:r w:rsidR="00EE1DE7" w:rsidRPr="00B93741">
        <w:rPr>
          <w:rFonts w:ascii="Arial" w:hAnsi="Arial" w:cs="Arial"/>
          <w:color w:val="000000" w:themeColor="text1"/>
          <w:sz w:val="19"/>
          <w:szCs w:val="19"/>
          <w:lang w:val="sk-SK"/>
        </w:rPr>
        <w:t xml:space="preserve"> č. 2 zákona o sociálnych službách, </w:t>
      </w:r>
      <w:r w:rsidR="00EE1DE7" w:rsidRPr="00B93741">
        <w:rPr>
          <w:rFonts w:ascii="Arial" w:eastAsia="Helvetica" w:hAnsi="Arial" w:cs="Arial"/>
          <w:color w:val="000000" w:themeColor="text1"/>
          <w:sz w:val="19"/>
          <w:szCs w:val="19"/>
        </w:rPr>
        <w:t xml:space="preserve">je </w:t>
      </w:r>
      <w:r w:rsidR="00397ED2" w:rsidRPr="00B93741">
        <w:rPr>
          <w:rFonts w:ascii="Arial" w:eastAsia="Helvetica" w:hAnsi="Arial" w:cs="Arial"/>
          <w:color w:val="000000" w:themeColor="text1"/>
          <w:sz w:val="19"/>
          <w:szCs w:val="19"/>
          <w:lang w:val="sk-SK"/>
        </w:rPr>
        <w:t>toto</w:t>
      </w:r>
      <w:r w:rsidR="00EE1DE7" w:rsidRPr="00B93741">
        <w:rPr>
          <w:rFonts w:ascii="Arial" w:eastAsia="Helvetica" w:hAnsi="Arial" w:cs="Arial"/>
          <w:color w:val="000000" w:themeColor="text1"/>
          <w:sz w:val="19"/>
          <w:szCs w:val="19"/>
          <w:lang w:val="sk-SK"/>
        </w:rPr>
        <w:t xml:space="preserve"> stanovisk</w:t>
      </w:r>
      <w:r w:rsidR="00397ED2" w:rsidRPr="00B93741">
        <w:rPr>
          <w:rFonts w:ascii="Arial" w:eastAsia="Helvetica" w:hAnsi="Arial" w:cs="Arial"/>
          <w:color w:val="000000" w:themeColor="text1"/>
          <w:sz w:val="19"/>
          <w:szCs w:val="19"/>
          <w:lang w:val="sk-SK"/>
        </w:rPr>
        <w:t>o</w:t>
      </w:r>
      <w:r w:rsidR="00EE1DE7" w:rsidRPr="00B93741">
        <w:rPr>
          <w:rFonts w:ascii="Arial" w:eastAsia="Helvetica" w:hAnsi="Arial" w:cs="Arial"/>
          <w:color w:val="000000" w:themeColor="text1"/>
          <w:sz w:val="19"/>
          <w:szCs w:val="19"/>
          <w:lang w:val="sk-SK"/>
        </w:rPr>
        <w:t xml:space="preserve"> MPSVR SR považovan</w:t>
      </w:r>
      <w:r w:rsidR="00397ED2" w:rsidRPr="00B93741">
        <w:rPr>
          <w:rFonts w:ascii="Arial" w:eastAsia="Helvetica" w:hAnsi="Arial" w:cs="Arial"/>
          <w:color w:val="000000" w:themeColor="text1"/>
          <w:sz w:val="19"/>
          <w:szCs w:val="19"/>
          <w:lang w:val="sk-SK"/>
        </w:rPr>
        <w:t>é</w:t>
      </w:r>
      <w:r w:rsidR="00EE1DE7" w:rsidRPr="00B93741">
        <w:rPr>
          <w:rFonts w:ascii="Arial" w:eastAsia="Helvetica" w:hAnsi="Arial" w:cs="Arial"/>
          <w:color w:val="000000" w:themeColor="text1"/>
          <w:sz w:val="19"/>
          <w:szCs w:val="19"/>
          <w:lang w:val="sk-SK"/>
        </w:rPr>
        <w:t xml:space="preserve"> za podporn</w:t>
      </w:r>
      <w:r w:rsidR="00397ED2" w:rsidRPr="00B93741">
        <w:rPr>
          <w:rFonts w:ascii="Arial" w:eastAsia="Helvetica" w:hAnsi="Arial" w:cs="Arial"/>
          <w:color w:val="000000" w:themeColor="text1"/>
          <w:sz w:val="19"/>
          <w:szCs w:val="19"/>
          <w:lang w:val="sk-SK"/>
        </w:rPr>
        <w:t>é</w:t>
      </w:r>
      <w:r w:rsidR="000835E4" w:rsidRPr="00B93741">
        <w:rPr>
          <w:rFonts w:ascii="Arial" w:eastAsia="Helvetica" w:hAnsi="Arial" w:cs="Arial"/>
          <w:color w:val="000000" w:themeColor="text1"/>
          <w:sz w:val="19"/>
          <w:szCs w:val="19"/>
          <w:lang w:val="sk-SK"/>
        </w:rPr>
        <w:t xml:space="preserve"> a o</w:t>
      </w:r>
      <w:r w:rsidR="00EE1DE7" w:rsidRPr="00B93741">
        <w:rPr>
          <w:rFonts w:ascii="Arial" w:eastAsia="Helvetica" w:hAnsi="Arial" w:cs="Arial"/>
          <w:color w:val="000000" w:themeColor="text1"/>
          <w:sz w:val="19"/>
          <w:szCs w:val="19"/>
          <w:lang w:val="sk-SK"/>
        </w:rPr>
        <w:t>dborný hodnotite</w:t>
      </w:r>
      <w:r w:rsidR="00E34BB9" w:rsidRPr="00B93741">
        <w:rPr>
          <w:rFonts w:ascii="Arial" w:eastAsia="Helvetica" w:hAnsi="Arial" w:cs="Arial"/>
          <w:color w:val="000000" w:themeColor="text1"/>
          <w:sz w:val="19"/>
          <w:szCs w:val="19"/>
          <w:lang w:val="sk-SK"/>
        </w:rPr>
        <w:t>ľ</w:t>
      </w:r>
      <w:r w:rsidR="00EE1DE7" w:rsidRPr="00B93741">
        <w:rPr>
          <w:rFonts w:ascii="Arial" w:eastAsia="Helvetica" w:hAnsi="Arial" w:cs="Arial"/>
          <w:color w:val="000000" w:themeColor="text1"/>
          <w:sz w:val="19"/>
          <w:szCs w:val="19"/>
          <w:lang w:val="sk-SK"/>
        </w:rPr>
        <w:t xml:space="preserve"> </w:t>
      </w:r>
      <w:r w:rsidR="00B93741" w:rsidRPr="00B93741">
        <w:rPr>
          <w:rFonts w:ascii="Arial" w:eastAsia="Helvetica" w:hAnsi="Arial" w:cs="Arial"/>
          <w:color w:val="000000" w:themeColor="text1"/>
          <w:sz w:val="19"/>
          <w:szCs w:val="19"/>
          <w:lang w:val="sk-SK"/>
        </w:rPr>
        <w:t>postupuje</w:t>
      </w:r>
      <w:r w:rsidR="00B93741">
        <w:rPr>
          <w:rFonts w:ascii="Arial" w:eastAsia="Helvetica" w:hAnsi="Arial" w:cs="Arial"/>
          <w:color w:val="000000" w:themeColor="text1"/>
          <w:sz w:val="19"/>
          <w:szCs w:val="19"/>
          <w:lang w:val="sk-SK"/>
        </w:rPr>
        <w:t xml:space="preserve"> podľa Poznámky č. 1 uvedenej nižšie</w:t>
      </w:r>
      <w:r w:rsidR="00EE1DE7">
        <w:rPr>
          <w:rFonts w:ascii="Arial" w:eastAsia="Helvetica" w:hAnsi="Arial" w:cs="Arial"/>
          <w:color w:val="000000" w:themeColor="text1"/>
          <w:sz w:val="19"/>
          <w:szCs w:val="19"/>
        </w:rPr>
        <w:t>.</w:t>
      </w:r>
    </w:p>
    <w:p w14:paraId="6CB5FF0D" w14:textId="13DCE072" w:rsidR="001E5E80" w:rsidRPr="001E5E80" w:rsidRDefault="001E5E80" w:rsidP="001E5E80">
      <w:pPr>
        <w:spacing w:before="120" w:after="120" w:line="288" w:lineRule="auto"/>
        <w:ind w:left="360" w:firstLine="348"/>
        <w:jc w:val="both"/>
        <w:rPr>
          <w:rFonts w:ascii="Arial" w:hAnsi="Arial" w:cs="Arial"/>
          <w:color w:val="000000" w:themeColor="text1"/>
          <w:sz w:val="19"/>
          <w:szCs w:val="19"/>
        </w:rPr>
      </w:pPr>
      <w:r>
        <w:rPr>
          <w:rFonts w:ascii="Arial" w:hAnsi="Arial" w:cs="Arial"/>
          <w:color w:val="000000" w:themeColor="text1"/>
          <w:sz w:val="19"/>
          <w:szCs w:val="19"/>
        </w:rPr>
        <w:t>N</w:t>
      </w:r>
      <w:r w:rsidRPr="00F22670">
        <w:rPr>
          <w:rFonts w:ascii="Arial" w:hAnsi="Arial" w:cs="Arial"/>
          <w:color w:val="000000" w:themeColor="text1"/>
          <w:sz w:val="19"/>
          <w:szCs w:val="19"/>
        </w:rPr>
        <w:t xml:space="preserve">a základe stanoviska MPSVR SR </w:t>
      </w:r>
      <w:r w:rsidR="000835E4">
        <w:rPr>
          <w:rFonts w:ascii="Arial" w:hAnsi="Arial" w:cs="Arial"/>
          <w:color w:val="000000" w:themeColor="text1"/>
          <w:sz w:val="19"/>
          <w:szCs w:val="19"/>
        </w:rPr>
        <w:t>k podmienke poskytnutia príspevku č. 34</w:t>
      </w:r>
      <w:r w:rsidR="00397ED2">
        <w:rPr>
          <w:rFonts w:ascii="Arial" w:hAnsi="Arial" w:cs="Arial"/>
          <w:color w:val="000000" w:themeColor="text1"/>
          <w:sz w:val="19"/>
          <w:szCs w:val="19"/>
        </w:rPr>
        <w:t xml:space="preserve"> a relevantných zásad uvedených v</w:t>
      </w:r>
      <w:r w:rsidR="00B73C3F">
        <w:rPr>
          <w:rFonts w:ascii="Arial" w:hAnsi="Arial" w:cs="Arial"/>
          <w:color w:val="000000" w:themeColor="text1"/>
          <w:sz w:val="19"/>
          <w:szCs w:val="19"/>
        </w:rPr>
        <w:t xml:space="preserve"> popise </w:t>
      </w:r>
      <w:r w:rsidR="00397ED2">
        <w:rPr>
          <w:rFonts w:ascii="Arial" w:hAnsi="Arial" w:cs="Arial"/>
          <w:color w:val="000000" w:themeColor="text1"/>
          <w:sz w:val="19"/>
          <w:szCs w:val="19"/>
        </w:rPr>
        <w:t>podmienk</w:t>
      </w:r>
      <w:r w:rsidR="00B73C3F">
        <w:rPr>
          <w:rFonts w:ascii="Arial" w:hAnsi="Arial" w:cs="Arial"/>
          <w:color w:val="000000" w:themeColor="text1"/>
          <w:sz w:val="19"/>
          <w:szCs w:val="19"/>
        </w:rPr>
        <w:t>y</w:t>
      </w:r>
      <w:r w:rsidR="00397ED2">
        <w:rPr>
          <w:rFonts w:ascii="Arial" w:hAnsi="Arial" w:cs="Arial"/>
          <w:color w:val="000000" w:themeColor="text1"/>
          <w:sz w:val="19"/>
          <w:szCs w:val="19"/>
        </w:rPr>
        <w:t xml:space="preserve"> poskytnutia príspevku č. 34 výzvy na predkladanie ŽoNFP</w:t>
      </w:r>
      <w:r w:rsidR="000835E4">
        <w:rPr>
          <w:rFonts w:ascii="Arial" w:hAnsi="Arial" w:cs="Arial"/>
          <w:color w:val="000000" w:themeColor="text1"/>
          <w:sz w:val="19"/>
          <w:szCs w:val="19"/>
        </w:rPr>
        <w:t xml:space="preserve"> </w:t>
      </w:r>
      <w:r>
        <w:rPr>
          <w:rFonts w:ascii="Arial" w:hAnsi="Arial" w:cs="Arial"/>
          <w:color w:val="000000" w:themeColor="text1"/>
          <w:sz w:val="19"/>
          <w:szCs w:val="19"/>
        </w:rPr>
        <w:t xml:space="preserve">posudzuje hodnotiteľ </w:t>
      </w:r>
      <w:r w:rsidRPr="00F22670">
        <w:rPr>
          <w:rFonts w:ascii="Arial" w:hAnsi="Arial" w:cs="Arial"/>
          <w:color w:val="000000" w:themeColor="text1"/>
          <w:sz w:val="19"/>
          <w:szCs w:val="19"/>
        </w:rPr>
        <w:t>(áno/nie) deklarovaný súlad žiadosti o NFP</w:t>
      </w:r>
      <w:r w:rsidRPr="00152E2E">
        <w:rPr>
          <w:rFonts w:ascii="Arial" w:hAnsi="Arial" w:cs="Arial"/>
          <w:color w:val="000000" w:themeColor="text1"/>
          <w:sz w:val="19"/>
          <w:szCs w:val="19"/>
        </w:rPr>
        <w:t xml:space="preserve"> </w:t>
      </w:r>
      <w:r>
        <w:rPr>
          <w:rFonts w:ascii="Arial" w:hAnsi="Arial" w:cs="Arial"/>
          <w:color w:val="000000" w:themeColor="text1"/>
          <w:sz w:val="19"/>
          <w:szCs w:val="19"/>
        </w:rPr>
        <w:t>s n</w:t>
      </w:r>
      <w:r w:rsidRPr="001E5E80">
        <w:rPr>
          <w:rFonts w:ascii="Arial" w:hAnsi="Arial" w:cs="Arial"/>
          <w:color w:val="000000" w:themeColor="text1"/>
          <w:sz w:val="19"/>
          <w:szCs w:val="19"/>
        </w:rPr>
        <w:t>ižšie uveden</w:t>
      </w:r>
      <w:r>
        <w:rPr>
          <w:rFonts w:ascii="Arial" w:hAnsi="Arial" w:cs="Arial"/>
          <w:color w:val="000000" w:themeColor="text1"/>
          <w:sz w:val="19"/>
          <w:szCs w:val="19"/>
        </w:rPr>
        <w:t xml:space="preserve">ými </w:t>
      </w:r>
      <w:r w:rsidRPr="001E5E80">
        <w:rPr>
          <w:rFonts w:ascii="Arial" w:hAnsi="Arial" w:cs="Arial"/>
          <w:color w:val="000000" w:themeColor="text1"/>
          <w:sz w:val="19"/>
          <w:szCs w:val="19"/>
        </w:rPr>
        <w:t>zásad</w:t>
      </w:r>
      <w:r>
        <w:rPr>
          <w:rFonts w:ascii="Arial" w:hAnsi="Arial" w:cs="Arial"/>
          <w:color w:val="000000" w:themeColor="text1"/>
          <w:sz w:val="19"/>
          <w:szCs w:val="19"/>
        </w:rPr>
        <w:t xml:space="preserve">ami </w:t>
      </w:r>
      <w:r w:rsidRPr="001E5E80">
        <w:rPr>
          <w:rFonts w:ascii="Arial" w:hAnsi="Arial" w:cs="Arial"/>
          <w:color w:val="000000" w:themeColor="text1"/>
          <w:sz w:val="19"/>
          <w:szCs w:val="19"/>
        </w:rPr>
        <w:t>výberu operácií</w:t>
      </w:r>
      <w:r>
        <w:rPr>
          <w:rFonts w:ascii="Arial" w:hAnsi="Arial" w:cs="Arial"/>
          <w:color w:val="000000" w:themeColor="text1"/>
          <w:sz w:val="19"/>
          <w:szCs w:val="19"/>
        </w:rPr>
        <w:t xml:space="preserve">:  </w:t>
      </w:r>
    </w:p>
    <w:p w14:paraId="13D888C4" w14:textId="649A2AAA"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podporený objekt musí byť včlenený do bežnej zástavby obce a primerane vzdialený od iného objektu, v ktorom sa poskytuje sociálna služba a zabezpečuje výkon opatrení SPO</w:t>
      </w:r>
      <w:r w:rsidR="00025AA4">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w:t>
      </w:r>
    </w:p>
    <w:p w14:paraId="7503962D"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ambulantné sociálne služby musia byť zabezpečované oddelene (personálne aj priestorovo) od bývania (platí iba pre sociálne služby),</w:t>
      </w:r>
    </w:p>
    <w:p w14:paraId="25A5276C" w14:textId="787BCC5E" w:rsidR="00B67B5F"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 prípade investícií v pôvodných objektoch ambulantných služieb alebo opatrení</w:t>
      </w:r>
      <w:r w:rsidR="00025AA4">
        <w:rPr>
          <w:rFonts w:ascii="Arial" w:hAnsi="Arial" w:cs="Arial"/>
          <w:color w:val="000000" w:themeColor="text1"/>
          <w:sz w:val="19"/>
          <w:szCs w:val="19"/>
          <w:lang w:val="sk-SK"/>
        </w:rPr>
        <w:t xml:space="preserve"> SPODaSK</w:t>
      </w:r>
      <w:r w:rsidRPr="00152E2E">
        <w:rPr>
          <w:rFonts w:ascii="Arial" w:hAnsi="Arial" w:cs="Arial"/>
          <w:color w:val="000000" w:themeColor="text1"/>
          <w:sz w:val="19"/>
          <w:szCs w:val="19"/>
          <w:lang w:val="sk-SK"/>
        </w:rPr>
        <w:t xml:space="preserve">, alebo zázemia terénnych služieb alebo opatrení </w:t>
      </w:r>
      <w:r w:rsidR="00025AA4">
        <w:rPr>
          <w:rFonts w:ascii="Arial" w:hAnsi="Arial" w:cs="Arial"/>
          <w:color w:val="000000" w:themeColor="text1"/>
          <w:sz w:val="19"/>
          <w:szCs w:val="19"/>
          <w:lang w:val="sk-SK"/>
        </w:rPr>
        <w:t>SPODaSK</w:t>
      </w:r>
      <w:r w:rsidR="00025AA4"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sa musí preukázať, že tieto služby/opatrenia nebolo možné zabezpečiť vhodnejším spôsobom v bežnej komunite,</w:t>
      </w:r>
    </w:p>
    <w:p w14:paraId="174AD9BF" w14:textId="13953634" w:rsidR="00B93741" w:rsidRDefault="00114705" w:rsidP="00B93741">
      <w:pPr>
        <w:spacing w:before="120" w:after="120" w:line="288" w:lineRule="auto"/>
        <w:ind w:left="360"/>
        <w:jc w:val="both"/>
        <w:rPr>
          <w:rFonts w:ascii="Arial" w:hAnsi="Arial" w:cs="Arial"/>
          <w:color w:val="000000" w:themeColor="text1"/>
          <w:sz w:val="19"/>
          <w:szCs w:val="19"/>
        </w:rPr>
      </w:pPr>
      <w:r w:rsidRPr="00B73C3F">
        <w:rPr>
          <w:rFonts w:ascii="Arial" w:hAnsi="Arial" w:cs="Arial"/>
          <w:color w:val="000000" w:themeColor="text1"/>
          <w:sz w:val="19"/>
          <w:szCs w:val="19"/>
        </w:rPr>
        <w:t>Sta</w:t>
      </w:r>
      <w:r w:rsidR="000835E4" w:rsidRPr="00B73C3F">
        <w:rPr>
          <w:rFonts w:ascii="Arial" w:hAnsi="Arial" w:cs="Arial"/>
          <w:color w:val="000000" w:themeColor="text1"/>
          <w:sz w:val="19"/>
          <w:szCs w:val="19"/>
        </w:rPr>
        <w:t xml:space="preserve">novisko MPSVR SR </w:t>
      </w:r>
      <w:r w:rsidRPr="00B73C3F">
        <w:rPr>
          <w:rFonts w:ascii="Arial" w:hAnsi="Arial" w:cs="Arial"/>
          <w:color w:val="000000" w:themeColor="text1"/>
          <w:sz w:val="19"/>
          <w:szCs w:val="19"/>
        </w:rPr>
        <w:t xml:space="preserve">k podmienke poskytnutia </w:t>
      </w:r>
      <w:r w:rsidRPr="00985504">
        <w:rPr>
          <w:rFonts w:ascii="Arial" w:hAnsi="Arial" w:cs="Arial"/>
          <w:color w:val="000000" w:themeColor="text1"/>
          <w:sz w:val="19"/>
          <w:szCs w:val="19"/>
        </w:rPr>
        <w:t xml:space="preserve">príspevku č. 34 </w:t>
      </w:r>
      <w:r w:rsidR="000835E4" w:rsidRPr="00985504">
        <w:rPr>
          <w:rFonts w:ascii="Arial" w:hAnsi="Arial" w:cs="Arial"/>
          <w:color w:val="000000" w:themeColor="text1"/>
          <w:sz w:val="19"/>
          <w:szCs w:val="19"/>
        </w:rPr>
        <w:t xml:space="preserve">je </w:t>
      </w:r>
      <w:r w:rsidRPr="00985504">
        <w:rPr>
          <w:rFonts w:ascii="Arial" w:hAnsi="Arial" w:cs="Arial"/>
          <w:color w:val="000000" w:themeColor="text1"/>
          <w:sz w:val="19"/>
          <w:szCs w:val="19"/>
        </w:rPr>
        <w:t xml:space="preserve">pre odborného hodnotiteľa </w:t>
      </w:r>
      <w:r w:rsidR="000835E4" w:rsidRPr="00985504">
        <w:rPr>
          <w:rFonts w:ascii="Arial" w:hAnsi="Arial" w:cs="Arial"/>
          <w:color w:val="000000" w:themeColor="text1"/>
          <w:sz w:val="19"/>
          <w:szCs w:val="19"/>
        </w:rPr>
        <w:t xml:space="preserve">podporným stanoviskom. </w:t>
      </w:r>
      <w:r w:rsidR="00B73C3F" w:rsidRPr="00985504">
        <w:rPr>
          <w:rFonts w:ascii="Arial" w:hAnsi="Arial" w:cs="Arial"/>
          <w:color w:val="000000" w:themeColor="text1"/>
          <w:sz w:val="19"/>
          <w:szCs w:val="19"/>
        </w:rPr>
        <w:t xml:space="preserve">Odborný hodnotiteľ pri vyhodnotení </w:t>
      </w:r>
      <w:r w:rsidR="00A10183" w:rsidRPr="00985504">
        <w:rPr>
          <w:rFonts w:ascii="Arial" w:hAnsi="Arial" w:cs="Arial"/>
          <w:color w:val="000000" w:themeColor="text1"/>
          <w:sz w:val="19"/>
          <w:szCs w:val="19"/>
        </w:rPr>
        <w:t xml:space="preserve">tejto časti </w:t>
      </w:r>
      <w:r w:rsidR="00B73C3F" w:rsidRPr="00985504">
        <w:rPr>
          <w:rFonts w:ascii="Arial" w:hAnsi="Arial" w:cs="Arial"/>
          <w:color w:val="000000" w:themeColor="text1"/>
          <w:sz w:val="19"/>
          <w:szCs w:val="19"/>
        </w:rPr>
        <w:t>hodnotiac</w:t>
      </w:r>
      <w:r w:rsidR="00A10183" w:rsidRPr="00985504">
        <w:rPr>
          <w:rFonts w:ascii="Arial" w:hAnsi="Arial" w:cs="Arial"/>
          <w:color w:val="000000" w:themeColor="text1"/>
          <w:sz w:val="19"/>
          <w:szCs w:val="19"/>
        </w:rPr>
        <w:t xml:space="preserve">eho </w:t>
      </w:r>
      <w:r w:rsidR="00B73C3F" w:rsidRPr="00985504">
        <w:rPr>
          <w:rFonts w:ascii="Arial" w:hAnsi="Arial" w:cs="Arial"/>
          <w:color w:val="000000" w:themeColor="text1"/>
          <w:sz w:val="19"/>
          <w:szCs w:val="19"/>
        </w:rPr>
        <w:t>kritiéri</w:t>
      </w:r>
      <w:r w:rsidR="00A10183" w:rsidRPr="00985504">
        <w:rPr>
          <w:rFonts w:ascii="Arial" w:hAnsi="Arial" w:cs="Arial"/>
          <w:color w:val="000000" w:themeColor="text1"/>
          <w:sz w:val="19"/>
          <w:szCs w:val="19"/>
        </w:rPr>
        <w:t>a</w:t>
      </w:r>
      <w:r w:rsidR="00B73C3F" w:rsidRPr="00985504">
        <w:rPr>
          <w:rFonts w:ascii="Arial" w:hAnsi="Arial" w:cs="Arial"/>
          <w:color w:val="000000" w:themeColor="text1"/>
          <w:sz w:val="19"/>
          <w:szCs w:val="19"/>
        </w:rPr>
        <w:t xml:space="preserve"> ŽoNFP postupuje v súlade so zásadami uvedenými v popise podmienky poskytnutia príspevku č. 34 výzvy na predkladanie ŽoNFP</w:t>
      </w:r>
      <w:r w:rsidR="007C6EF1">
        <w:rPr>
          <w:rFonts w:ascii="Arial" w:hAnsi="Arial" w:cs="Arial"/>
          <w:color w:val="000000" w:themeColor="text1"/>
          <w:sz w:val="19"/>
          <w:szCs w:val="19"/>
        </w:rPr>
        <w:t xml:space="preserve">, pričom </w:t>
      </w:r>
      <w:r w:rsidR="007C6EF1" w:rsidRPr="00772236">
        <w:rPr>
          <w:rFonts w:ascii="Arial" w:hAnsi="Arial" w:cs="Arial"/>
          <w:color w:val="000000" w:themeColor="text1"/>
          <w:sz w:val="19"/>
          <w:szCs w:val="19"/>
        </w:rPr>
        <w:t>berie do úvahy aj stanovisko MPSVR SR k podmienke poskytnutia príspevku č. 3</w:t>
      </w:r>
      <w:r w:rsidR="007C6EF1">
        <w:rPr>
          <w:rFonts w:ascii="Arial" w:hAnsi="Arial" w:cs="Arial"/>
          <w:color w:val="000000" w:themeColor="text1"/>
          <w:sz w:val="19"/>
          <w:szCs w:val="19"/>
        </w:rPr>
        <w:t>4</w:t>
      </w:r>
      <w:r w:rsidR="00B73C3F" w:rsidRPr="00985504">
        <w:rPr>
          <w:rFonts w:ascii="Arial" w:hAnsi="Arial" w:cs="Arial"/>
          <w:color w:val="000000" w:themeColor="text1"/>
          <w:sz w:val="19"/>
          <w:szCs w:val="19"/>
        </w:rPr>
        <w:t xml:space="preserve">. </w:t>
      </w:r>
    </w:p>
    <w:p w14:paraId="5D265C14" w14:textId="05783B22" w:rsidR="00412812" w:rsidRPr="00985504" w:rsidRDefault="00B93741" w:rsidP="00B93741">
      <w:pPr>
        <w:spacing w:before="120" w:after="120" w:line="288" w:lineRule="auto"/>
        <w:ind w:left="360"/>
        <w:jc w:val="both"/>
        <w:rPr>
          <w:rFonts w:ascii="Arial" w:eastAsia="Helvetica" w:hAnsi="Arial" w:cs="Arial"/>
          <w:color w:val="000000" w:themeColor="text1"/>
          <w:sz w:val="19"/>
          <w:szCs w:val="19"/>
        </w:rPr>
      </w:pPr>
      <w:r w:rsidRPr="00985504">
        <w:rPr>
          <w:rFonts w:ascii="Arial" w:hAnsi="Arial" w:cs="Arial"/>
          <w:color w:val="000000" w:themeColor="text1"/>
          <w:sz w:val="19"/>
          <w:szCs w:val="19"/>
          <w:u w:val="single"/>
        </w:rPr>
        <w:t>Poznámka č. 1:</w:t>
      </w:r>
      <w:r w:rsidRPr="00985504">
        <w:rPr>
          <w:rFonts w:ascii="Arial" w:hAnsi="Arial" w:cs="Arial"/>
          <w:color w:val="000000" w:themeColor="text1"/>
          <w:sz w:val="19"/>
          <w:szCs w:val="19"/>
        </w:rPr>
        <w:t xml:space="preserve"> </w:t>
      </w:r>
      <w:r w:rsidR="00412812" w:rsidRPr="00985504">
        <w:rPr>
          <w:rFonts w:ascii="Arial" w:hAnsi="Arial" w:cs="Arial"/>
          <w:color w:val="000000" w:themeColor="text1"/>
          <w:sz w:val="19"/>
          <w:szCs w:val="19"/>
        </w:rPr>
        <w:t xml:space="preserve">Ak sa stanovisko MPSVR SR </w:t>
      </w:r>
      <w:r w:rsidR="00B73C3F" w:rsidRPr="00985504">
        <w:rPr>
          <w:rFonts w:ascii="Arial" w:hAnsi="Arial" w:cs="Arial"/>
          <w:color w:val="000000" w:themeColor="text1"/>
          <w:sz w:val="19"/>
          <w:szCs w:val="19"/>
        </w:rPr>
        <w:t xml:space="preserve">týka aj iných </w:t>
      </w:r>
      <w:r w:rsidR="00A10183" w:rsidRPr="00985504">
        <w:rPr>
          <w:rFonts w:ascii="Arial" w:hAnsi="Arial" w:cs="Arial"/>
          <w:color w:val="000000" w:themeColor="text1"/>
          <w:sz w:val="19"/>
          <w:szCs w:val="19"/>
        </w:rPr>
        <w:t xml:space="preserve">zásad výberu operácií, </w:t>
      </w:r>
      <w:r w:rsidR="00CC130A" w:rsidRPr="00985504">
        <w:rPr>
          <w:rFonts w:ascii="Arial" w:hAnsi="Arial" w:cs="Arial"/>
          <w:color w:val="000000" w:themeColor="text1"/>
          <w:sz w:val="19"/>
          <w:szCs w:val="19"/>
        </w:rPr>
        <w:t xml:space="preserve">iných hodnotiacich kritérií, alebo </w:t>
      </w:r>
      <w:r w:rsidR="00B73C3F" w:rsidRPr="00985504">
        <w:rPr>
          <w:rFonts w:ascii="Arial" w:hAnsi="Arial" w:cs="Arial"/>
          <w:color w:val="000000" w:themeColor="text1"/>
          <w:sz w:val="19"/>
          <w:szCs w:val="19"/>
        </w:rPr>
        <w:t xml:space="preserve">podmienok poskytnutia príspevku </w:t>
      </w:r>
      <w:r w:rsidR="00077E4E" w:rsidRPr="00985504">
        <w:rPr>
          <w:rFonts w:ascii="Arial" w:hAnsi="Arial" w:cs="Arial"/>
          <w:color w:val="000000" w:themeColor="text1"/>
          <w:sz w:val="19"/>
          <w:szCs w:val="19"/>
        </w:rPr>
        <w:t>(</w:t>
      </w:r>
      <w:r w:rsidR="00B73C3F" w:rsidRPr="00985504">
        <w:rPr>
          <w:rFonts w:ascii="Arial" w:hAnsi="Arial" w:cs="Arial"/>
          <w:color w:val="000000" w:themeColor="text1"/>
          <w:sz w:val="19"/>
          <w:szCs w:val="19"/>
        </w:rPr>
        <w:t xml:space="preserve">okrem </w:t>
      </w:r>
      <w:r w:rsidR="00370F61" w:rsidRPr="00985504">
        <w:rPr>
          <w:rFonts w:ascii="Arial" w:hAnsi="Arial" w:cs="Arial"/>
          <w:color w:val="000000" w:themeColor="text1"/>
          <w:sz w:val="19"/>
          <w:szCs w:val="19"/>
        </w:rPr>
        <w:t>kritéri</w:t>
      </w:r>
      <w:r w:rsidR="00822618">
        <w:rPr>
          <w:rFonts w:ascii="Arial" w:hAnsi="Arial" w:cs="Arial"/>
          <w:color w:val="000000" w:themeColor="text1"/>
          <w:sz w:val="19"/>
          <w:szCs w:val="19"/>
        </w:rPr>
        <w:t>í</w:t>
      </w:r>
      <w:r w:rsidR="00370F61" w:rsidRPr="00985504">
        <w:rPr>
          <w:rFonts w:ascii="Arial" w:hAnsi="Arial" w:cs="Arial"/>
          <w:color w:val="000000" w:themeColor="text1"/>
          <w:sz w:val="19"/>
          <w:szCs w:val="19"/>
        </w:rPr>
        <w:t xml:space="preserve"> 1.3</w:t>
      </w:r>
      <w:r w:rsidR="00822618">
        <w:rPr>
          <w:rFonts w:ascii="Arial" w:hAnsi="Arial" w:cs="Arial"/>
          <w:color w:val="000000" w:themeColor="text1"/>
          <w:sz w:val="19"/>
          <w:szCs w:val="19"/>
        </w:rPr>
        <w:t xml:space="preserve"> a 1.4</w:t>
      </w:r>
      <w:r w:rsidR="00A10183" w:rsidRPr="00985504">
        <w:rPr>
          <w:rFonts w:ascii="Arial" w:hAnsi="Arial" w:cs="Arial"/>
          <w:color w:val="000000" w:themeColor="text1"/>
          <w:sz w:val="19"/>
          <w:szCs w:val="19"/>
        </w:rPr>
        <w:t xml:space="preserve">, resp. </w:t>
      </w:r>
      <w:r w:rsidR="00B73C3F" w:rsidRPr="00985504">
        <w:rPr>
          <w:rFonts w:ascii="Arial" w:hAnsi="Arial" w:cs="Arial"/>
          <w:color w:val="000000" w:themeColor="text1"/>
          <w:sz w:val="19"/>
          <w:szCs w:val="19"/>
        </w:rPr>
        <w:t>podmienk</w:t>
      </w:r>
      <w:r w:rsidR="00370F61" w:rsidRPr="00985504">
        <w:rPr>
          <w:rFonts w:ascii="Arial" w:hAnsi="Arial" w:cs="Arial"/>
          <w:color w:val="000000" w:themeColor="text1"/>
          <w:sz w:val="19"/>
          <w:szCs w:val="19"/>
        </w:rPr>
        <w:t>y</w:t>
      </w:r>
      <w:r w:rsidR="00B73C3F" w:rsidRPr="00985504">
        <w:rPr>
          <w:rFonts w:ascii="Arial" w:hAnsi="Arial" w:cs="Arial"/>
          <w:color w:val="000000" w:themeColor="text1"/>
          <w:sz w:val="19"/>
          <w:szCs w:val="19"/>
        </w:rPr>
        <w:t xml:space="preserve"> poskytnutia príspevku č. 33</w:t>
      </w:r>
      <w:r w:rsidR="00B73C3F" w:rsidRPr="00985504">
        <w:rPr>
          <w:rStyle w:val="Odkaznapoznmkupodiarou"/>
          <w:rFonts w:ascii="Arial" w:hAnsi="Arial"/>
          <w:color w:val="000000" w:themeColor="text1"/>
          <w:sz w:val="19"/>
          <w:szCs w:val="19"/>
        </w:rPr>
        <w:footnoteReference w:id="2"/>
      </w:r>
      <w:r w:rsidR="00077E4E" w:rsidRPr="00985504">
        <w:rPr>
          <w:rFonts w:ascii="Arial" w:hAnsi="Arial" w:cs="Arial"/>
          <w:color w:val="000000" w:themeColor="text1"/>
          <w:sz w:val="19"/>
          <w:szCs w:val="19"/>
        </w:rPr>
        <w:t>)</w:t>
      </w:r>
      <w:r w:rsidR="00412812" w:rsidRPr="00985504">
        <w:rPr>
          <w:rFonts w:ascii="Arial" w:hAnsi="Arial" w:cs="Arial"/>
          <w:color w:val="000000" w:themeColor="text1"/>
          <w:sz w:val="19"/>
          <w:szCs w:val="19"/>
        </w:rPr>
        <w:t>, odborný hodnotiteľ</w:t>
      </w:r>
      <w:r w:rsidR="00370F61" w:rsidRPr="00985504">
        <w:rPr>
          <w:rFonts w:ascii="Arial" w:eastAsia="Helvetica" w:hAnsi="Arial" w:cs="Arial"/>
          <w:color w:val="000000" w:themeColor="text1"/>
          <w:sz w:val="19"/>
          <w:szCs w:val="19"/>
        </w:rPr>
        <w:t xml:space="preserve"> </w:t>
      </w:r>
      <w:r w:rsidR="008B29F4" w:rsidRPr="00985504">
        <w:rPr>
          <w:rFonts w:ascii="Arial" w:eastAsia="Helvetica" w:hAnsi="Arial" w:cs="Arial"/>
          <w:color w:val="000000" w:themeColor="text1"/>
          <w:sz w:val="19"/>
          <w:szCs w:val="19"/>
        </w:rPr>
        <w:t xml:space="preserve">zohľadní skutočnosti uvádzané v stanovisku MPSVR SR, avšak </w:t>
      </w:r>
      <w:r w:rsidR="00370F61" w:rsidRPr="00985504">
        <w:rPr>
          <w:rFonts w:ascii="Arial" w:eastAsia="Helvetica" w:hAnsi="Arial" w:cs="Arial"/>
          <w:color w:val="000000" w:themeColor="text1"/>
          <w:sz w:val="19"/>
          <w:szCs w:val="19"/>
        </w:rPr>
        <w:t>nie je povinný túto časť stanoviska MPSVR SR v plnom rozsahu akceptovať, pričom splnenie hodnotiacich kritérií</w:t>
      </w:r>
      <w:r w:rsidRPr="00985504">
        <w:rPr>
          <w:rFonts w:ascii="Arial" w:eastAsia="Helvetica" w:hAnsi="Arial" w:cs="Arial"/>
          <w:color w:val="000000" w:themeColor="text1"/>
          <w:sz w:val="19"/>
          <w:szCs w:val="19"/>
        </w:rPr>
        <w:t>, alebo</w:t>
      </w:r>
      <w:r w:rsidR="00370F61" w:rsidRPr="00985504">
        <w:rPr>
          <w:rFonts w:ascii="Arial" w:eastAsia="Helvetica" w:hAnsi="Arial" w:cs="Arial"/>
          <w:color w:val="000000" w:themeColor="text1"/>
          <w:sz w:val="19"/>
          <w:szCs w:val="19"/>
        </w:rPr>
        <w:t xml:space="preserve"> dodržanie zásad výberu operácií posúdi v súlade s platnou legislatívou a</w:t>
      </w:r>
      <w:r w:rsidR="003E6DE2">
        <w:rPr>
          <w:rFonts w:ascii="Arial" w:eastAsia="Helvetica" w:hAnsi="Arial" w:cs="Arial"/>
          <w:color w:val="000000" w:themeColor="text1"/>
          <w:sz w:val="19"/>
          <w:szCs w:val="19"/>
        </w:rPr>
        <w:t xml:space="preserve"> súvisiacimi </w:t>
      </w:r>
      <w:r w:rsidR="00370F61" w:rsidRPr="00985504">
        <w:rPr>
          <w:rFonts w:ascii="Arial" w:eastAsia="Helvetica" w:hAnsi="Arial" w:cs="Arial"/>
          <w:color w:val="000000" w:themeColor="text1"/>
          <w:sz w:val="19"/>
          <w:szCs w:val="19"/>
        </w:rPr>
        <w:t xml:space="preserve">dokumentmi (napr. stavebný zákon, </w:t>
      </w:r>
      <w:r w:rsidR="0029419B" w:rsidRPr="00985504">
        <w:rPr>
          <w:rFonts w:ascii="Arial" w:eastAsia="Helvetica" w:hAnsi="Arial" w:cs="Arial"/>
          <w:color w:val="000000" w:themeColor="text1"/>
          <w:sz w:val="19"/>
          <w:szCs w:val="19"/>
        </w:rPr>
        <w:t xml:space="preserve">príslušné vyhlášky, </w:t>
      </w:r>
      <w:r w:rsidR="00370F61" w:rsidRPr="00985504">
        <w:rPr>
          <w:rFonts w:ascii="Arial" w:eastAsia="Helvetica" w:hAnsi="Arial" w:cs="Arial"/>
          <w:color w:val="000000" w:themeColor="text1"/>
          <w:sz w:val="19"/>
          <w:szCs w:val="19"/>
        </w:rPr>
        <w:t>STN</w:t>
      </w:r>
      <w:r w:rsidR="003E6DE2">
        <w:rPr>
          <w:rFonts w:ascii="Arial" w:eastAsia="Helvetica" w:hAnsi="Arial" w:cs="Arial"/>
          <w:color w:val="000000" w:themeColor="text1"/>
          <w:sz w:val="19"/>
          <w:szCs w:val="19"/>
        </w:rPr>
        <w:t>, povolenia na realilzáciu stavieb</w:t>
      </w:r>
      <w:r w:rsidR="00370F61" w:rsidRPr="00985504">
        <w:rPr>
          <w:rFonts w:ascii="Arial" w:eastAsia="Helvetica" w:hAnsi="Arial" w:cs="Arial"/>
          <w:color w:val="000000" w:themeColor="text1"/>
          <w:sz w:val="19"/>
          <w:szCs w:val="19"/>
        </w:rPr>
        <w:t>) pri dodržaní zásad efektívnosti, ho</w:t>
      </w:r>
      <w:r w:rsidRPr="00985504">
        <w:rPr>
          <w:rFonts w:ascii="Arial" w:eastAsia="Helvetica" w:hAnsi="Arial" w:cs="Arial"/>
          <w:color w:val="000000" w:themeColor="text1"/>
          <w:sz w:val="19"/>
          <w:szCs w:val="19"/>
        </w:rPr>
        <w:t>s</w:t>
      </w:r>
      <w:r w:rsidR="00370F61" w:rsidRPr="00985504">
        <w:rPr>
          <w:rFonts w:ascii="Arial" w:eastAsia="Helvetica" w:hAnsi="Arial" w:cs="Arial"/>
          <w:color w:val="000000" w:themeColor="text1"/>
          <w:sz w:val="19"/>
          <w:szCs w:val="19"/>
        </w:rPr>
        <w:t>podárnosti, účelnos</w:t>
      </w:r>
      <w:r w:rsidRPr="00985504">
        <w:rPr>
          <w:rFonts w:ascii="Arial" w:eastAsia="Helvetica" w:hAnsi="Arial" w:cs="Arial"/>
          <w:color w:val="000000" w:themeColor="text1"/>
          <w:sz w:val="19"/>
          <w:szCs w:val="19"/>
        </w:rPr>
        <w:t>ti a </w:t>
      </w:r>
      <w:r w:rsidR="00370F61" w:rsidRPr="00985504">
        <w:rPr>
          <w:rFonts w:ascii="Arial" w:eastAsia="Helvetica" w:hAnsi="Arial" w:cs="Arial"/>
          <w:color w:val="000000" w:themeColor="text1"/>
          <w:sz w:val="19"/>
          <w:szCs w:val="19"/>
        </w:rPr>
        <w:t>účinnos</w:t>
      </w:r>
      <w:r w:rsidRPr="00985504">
        <w:rPr>
          <w:rFonts w:ascii="Arial" w:eastAsia="Helvetica" w:hAnsi="Arial" w:cs="Arial"/>
          <w:color w:val="000000" w:themeColor="text1"/>
          <w:sz w:val="19"/>
          <w:szCs w:val="19"/>
        </w:rPr>
        <w:t>ti.</w:t>
      </w:r>
      <w:r w:rsidR="00370F61" w:rsidRPr="00985504">
        <w:rPr>
          <w:rFonts w:ascii="Arial" w:eastAsia="Helvetica" w:hAnsi="Arial" w:cs="Arial"/>
          <w:color w:val="000000" w:themeColor="text1"/>
          <w:sz w:val="19"/>
          <w:szCs w:val="19"/>
        </w:rPr>
        <w:t xml:space="preserve"> </w:t>
      </w:r>
      <w:r w:rsidRPr="00985504">
        <w:rPr>
          <w:rFonts w:ascii="Arial" w:eastAsia="Helvetica" w:hAnsi="Arial" w:cs="Arial"/>
          <w:color w:val="000000" w:themeColor="text1"/>
          <w:sz w:val="19"/>
          <w:szCs w:val="19"/>
        </w:rPr>
        <w:t>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lastRenderedPageBreak/>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2CD63498" w14:textId="71179630" w:rsidR="00B67B5F"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0835E4">
        <w:rPr>
          <w:rStyle w:val="Odkaznapoznmkupodiarou"/>
          <w:rFonts w:ascii="Arial" w:eastAsia="Helvetica"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p w14:paraId="33CF7430" w14:textId="77777777" w:rsidR="00973C38" w:rsidRPr="00152E2E" w:rsidRDefault="00973C38" w:rsidP="00F120F3">
      <w:pPr>
        <w:spacing w:before="120" w:after="120" w:line="288" w:lineRule="auto"/>
        <w:jc w:val="both"/>
        <w:rPr>
          <w:rFonts w:ascii="Arial" w:hAnsi="Arial" w:cs="Arial"/>
          <w:color w:val="FF0000"/>
          <w:sz w:val="19"/>
          <w:szCs w:val="19"/>
        </w:rPr>
      </w:pP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77777777"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203895D5" w:rsidR="0081542F" w:rsidRPr="00152E2E" w:rsidRDefault="0081542F"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s vypracovanou </w:t>
            </w:r>
            <w:r w:rsidRPr="00152E2E">
              <w:rPr>
                <w:rFonts w:ascii="Arial" w:eastAsia="Helvetica" w:hAnsi="Arial" w:cs="Arial"/>
                <w:color w:val="000000" w:themeColor="text1"/>
                <w:sz w:val="19"/>
                <w:szCs w:val="19"/>
              </w:rPr>
              <w:t>Regionálnou integrovanou územnou stratégiou/ Integrovanou územnou stratégiou mestskej oblasti</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4A8F89A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rozpore  s Regionálnou integrovanou územnou stratégiou/ Integrovanou územnou stratégiou mestskej oblasti</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3ED4A05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rozpore s Regionálnou integrovanou územnou stratégiou/ Integrovanou územnou stratégiou mestskej oblasti</w:t>
            </w:r>
          </w:p>
        </w:tc>
      </w:tr>
    </w:tbl>
    <w:p w14:paraId="6F44429A" w14:textId="4D046E65" w:rsidR="00CA5E38" w:rsidRPr="00152E2E" w:rsidRDefault="00CA5E38"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r w:rsidR="00AE56B3">
        <w:rPr>
          <w:rFonts w:ascii="Arial" w:hAnsi="Arial" w:cs="Arial"/>
          <w:color w:val="000000" w:themeColor="text1"/>
          <w:sz w:val="19"/>
          <w:szCs w:val="19"/>
        </w:rPr>
        <w:t>, príslušnú stratégiu RIÚS/UMR</w:t>
      </w:r>
      <w:r w:rsidR="00AE56B3"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w:t>
      </w:r>
      <w:r w:rsidRPr="00152E2E">
        <w:rPr>
          <w:rFonts w:ascii="Arial" w:hAnsi="Arial" w:cs="Arial"/>
          <w:color w:val="000000" w:themeColor="text1"/>
          <w:sz w:val="19"/>
          <w:szCs w:val="19"/>
        </w:rPr>
        <w:lastRenderedPageBreak/>
        <w:t>s indikatívnym zoznam projektových zámerov danej RIÚS/IÚS UMR. V prípade, že projekt je v súlade s príslušnou regionálnou integrovanou stratégiou priradí odpoveď (áno), v opačnom prípade priradí odpoveď (nie).</w:t>
      </w:r>
    </w:p>
    <w:p w14:paraId="71EDAFAD" w14:textId="4C7012B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tbl>
      <w:tblPr>
        <w:tblStyle w:val="TableGrid4"/>
        <w:tblW w:w="0" w:type="auto"/>
        <w:tblLook w:val="04A0" w:firstRow="1" w:lastRow="0" w:firstColumn="1" w:lastColumn="0" w:noHBand="0" w:noVBand="1"/>
      </w:tblPr>
      <w:tblGrid>
        <w:gridCol w:w="603"/>
        <w:gridCol w:w="2386"/>
        <w:gridCol w:w="3640"/>
        <w:gridCol w:w="1417"/>
        <w:gridCol w:w="1560"/>
        <w:gridCol w:w="5520"/>
      </w:tblGrid>
      <w:tr w:rsidR="00C32A36" w:rsidRPr="00152E2E" w14:paraId="33889D27"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4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DA3F0C">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3640"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2925567A" w:rsidR="0081542F" w:rsidRPr="00152E2E" w:rsidRDefault="0081542F" w:rsidP="001C495C">
            <w:pPr>
              <w:autoSpaceDE w:val="0"/>
              <w:autoSpaceDN w:val="0"/>
              <w:adjustRightInd w:val="0"/>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súlad projektu so zákonom č. 448/2008 Z. z. o sociálnych službách v platnom znení, resp. so zákonom č. 305/2005 Z. z. o sociálnoprávnej ochrane detí a o sociálnej kuratele v platnom znení.</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DA3F0C">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40"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5E8C771F" w:rsidR="00A26041" w:rsidRPr="00152E2E" w:rsidRDefault="00A26041"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projektu, príloha Opis projektu</w:t>
      </w:r>
      <w:r w:rsidR="00F22670">
        <w:rPr>
          <w:rFonts w:ascii="Arial" w:hAnsi="Arial" w:cs="Arial"/>
          <w:color w:val="000000" w:themeColor="text1"/>
          <w:sz w:val="19"/>
          <w:szCs w:val="19"/>
        </w:rPr>
        <w:t xml:space="preserve">, </w:t>
      </w:r>
      <w:r w:rsidR="00F22670" w:rsidRPr="006C6C74">
        <w:rPr>
          <w:rFonts w:ascii="Arial" w:hAnsi="Arial" w:cs="Arial"/>
          <w:color w:val="000000" w:themeColor="text1"/>
          <w:sz w:val="19"/>
          <w:szCs w:val="19"/>
        </w:rPr>
        <w:t>Stanovisko MPSVR SR k</w:t>
      </w:r>
      <w:r w:rsidR="00F22670">
        <w:rPr>
          <w:rFonts w:ascii="Arial" w:hAnsi="Arial" w:cs="Arial"/>
          <w:color w:val="000000" w:themeColor="text1"/>
          <w:sz w:val="19"/>
          <w:szCs w:val="19"/>
        </w:rPr>
        <w:t> projektu</w:t>
      </w:r>
      <w:r w:rsidR="00F22670" w:rsidRPr="00152E2E">
        <w:rPr>
          <w:rFonts w:ascii="Arial" w:hAnsi="Arial" w:cs="Arial"/>
          <w:color w:val="000000" w:themeColor="text1"/>
          <w:sz w:val="19"/>
          <w:szCs w:val="19"/>
        </w:rPr>
        <w:t>.</w:t>
      </w:r>
    </w:p>
    <w:p w14:paraId="04986967" w14:textId="697BC665" w:rsidR="008E3DAC" w:rsidRDefault="00A26041" w:rsidP="00B93741">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w:t>
      </w:r>
      <w:r w:rsidR="00F22670" w:rsidRPr="00E240A3">
        <w:rPr>
          <w:rFonts w:ascii="Arial" w:hAnsi="Arial" w:cs="Arial"/>
          <w:color w:val="000000" w:themeColor="text1"/>
          <w:sz w:val="19"/>
          <w:szCs w:val="19"/>
        </w:rPr>
        <w:t xml:space="preserve">stanoviska MPSVR SR </w:t>
      </w:r>
      <w:r w:rsidR="00445CE3" w:rsidRPr="00E240A3">
        <w:rPr>
          <w:rFonts w:ascii="Arial" w:hAnsi="Arial" w:cs="Arial"/>
          <w:color w:val="000000" w:themeColor="text1"/>
          <w:sz w:val="19"/>
          <w:szCs w:val="19"/>
        </w:rPr>
        <w:t xml:space="preserve">k podmienke poskytnutia príspevku č. 33 </w:t>
      </w:r>
      <w:r w:rsidR="00F22670" w:rsidRPr="00E240A3">
        <w:rPr>
          <w:rFonts w:ascii="Arial" w:hAnsi="Arial" w:cs="Arial"/>
          <w:color w:val="000000" w:themeColor="text1"/>
          <w:sz w:val="19"/>
          <w:szCs w:val="19"/>
        </w:rPr>
        <w:t xml:space="preserve">uvedie </w:t>
      </w:r>
      <w:r w:rsidRPr="00E240A3">
        <w:rPr>
          <w:rFonts w:ascii="Arial" w:hAnsi="Arial" w:cs="Arial"/>
          <w:color w:val="000000" w:themeColor="text1"/>
          <w:sz w:val="19"/>
          <w:szCs w:val="19"/>
        </w:rPr>
        <w:t xml:space="preserve">(áno/nie) deklarovaný súlad žiadosti o NFP </w:t>
      </w:r>
      <w:r w:rsidRPr="00E240A3">
        <w:rPr>
          <w:rFonts w:ascii="Arial" w:eastAsia="Helvetica" w:hAnsi="Arial" w:cs="Arial"/>
          <w:color w:val="000000" w:themeColor="text1"/>
          <w:sz w:val="19"/>
          <w:szCs w:val="19"/>
        </w:rPr>
        <w:t>so zákonom č. 448/2008 Z. z. o sociálnych službách v platnom znení</w:t>
      </w:r>
      <w:r w:rsidR="00B3161E" w:rsidRPr="00E240A3">
        <w:rPr>
          <w:rFonts w:ascii="Arial" w:eastAsia="Helvetica" w:hAnsi="Arial" w:cs="Arial"/>
          <w:color w:val="000000" w:themeColor="text1"/>
          <w:sz w:val="19"/>
          <w:szCs w:val="19"/>
        </w:rPr>
        <w:t xml:space="preserve"> (najmä Druhá časť „Sociálne služby“ a Tretia časť „Registrácia poskytovateľov sociálnych služieb“</w:t>
      </w:r>
      <w:r w:rsidR="00E240A3">
        <w:rPr>
          <w:rFonts w:ascii="Arial" w:eastAsia="Helvetica" w:hAnsi="Arial" w:cs="Arial"/>
          <w:color w:val="000000" w:themeColor="text1"/>
          <w:sz w:val="19"/>
          <w:szCs w:val="19"/>
        </w:rPr>
        <w:t>)</w:t>
      </w:r>
      <w:r w:rsidRPr="00E240A3">
        <w:rPr>
          <w:rFonts w:ascii="Arial" w:eastAsia="Helvetica" w:hAnsi="Arial" w:cs="Arial"/>
          <w:color w:val="000000" w:themeColor="text1"/>
          <w:sz w:val="19"/>
          <w:szCs w:val="19"/>
        </w:rPr>
        <w:t>, resp. so zákonom č. 305/2005 Z. z. o sociálnoprávnej ochrane detí a o soci</w:t>
      </w:r>
      <w:r w:rsidR="00C82482" w:rsidRPr="00E240A3">
        <w:rPr>
          <w:rFonts w:ascii="Arial" w:eastAsia="Helvetica" w:hAnsi="Arial" w:cs="Arial"/>
          <w:color w:val="000000" w:themeColor="text1"/>
          <w:sz w:val="19"/>
          <w:szCs w:val="19"/>
        </w:rPr>
        <w:t>álnej kuratele v platnom znení</w:t>
      </w:r>
      <w:r w:rsidR="004C7B36" w:rsidRPr="00E240A3">
        <w:rPr>
          <w:rFonts w:ascii="Arial" w:eastAsia="Helvetica" w:hAnsi="Arial" w:cs="Arial"/>
          <w:color w:val="000000" w:themeColor="text1"/>
          <w:sz w:val="19"/>
          <w:szCs w:val="19"/>
        </w:rPr>
        <w:t xml:space="preserve"> (najmä Druhá časť „Opatrenia sociálnoprávnej ochrany detí a sociálnej kurately na predchádzanie vzniku krízových situácií v rodine a na obmedzenie a odstraňovanie negatívnych vplyvov“, Štvrtá časť „Vykonávanie opatrení sociálnoprávnej ochrany detí a sociálnej kurately v zariadení“)</w:t>
      </w:r>
      <w:r w:rsidR="00C82482" w:rsidRPr="00E240A3">
        <w:rPr>
          <w:rFonts w:ascii="Arial" w:eastAsia="Helvetica" w:hAnsi="Arial" w:cs="Arial"/>
          <w:color w:val="000000" w:themeColor="text1"/>
          <w:sz w:val="19"/>
          <w:szCs w:val="19"/>
        </w:rPr>
        <w:t>. Hodnotiteľ preverí súlad aktivít projektu v oblasti zamerania zariadenia, poskytovaných služieb a ďalších aspektov projektu s relevantnou legislatívou (vyššie uvedené zákony).</w:t>
      </w:r>
      <w:r w:rsidR="00E84825" w:rsidRPr="00E240A3">
        <w:rPr>
          <w:rFonts w:ascii="Arial" w:eastAsia="Helvetica" w:hAnsi="Arial" w:cs="Arial"/>
          <w:color w:val="000000" w:themeColor="text1"/>
          <w:sz w:val="19"/>
          <w:szCs w:val="19"/>
        </w:rPr>
        <w:t xml:space="preserve"> V prípade, že hodnotený projekt, resp. zariadenie je v súlade s</w:t>
      </w:r>
      <w:r w:rsidR="00445CE3" w:rsidRPr="00E240A3">
        <w:rPr>
          <w:rFonts w:ascii="Arial" w:eastAsia="Helvetica" w:hAnsi="Arial" w:cs="Arial"/>
          <w:color w:val="000000" w:themeColor="text1"/>
          <w:sz w:val="19"/>
          <w:szCs w:val="19"/>
        </w:rPr>
        <w:t> </w:t>
      </w:r>
      <w:r w:rsidR="00E84825" w:rsidRPr="00E240A3">
        <w:rPr>
          <w:rFonts w:ascii="Arial" w:eastAsia="Helvetica" w:hAnsi="Arial" w:cs="Arial"/>
          <w:color w:val="000000" w:themeColor="text1"/>
          <w:sz w:val="19"/>
          <w:szCs w:val="19"/>
        </w:rPr>
        <w:t>uveden</w:t>
      </w:r>
      <w:r w:rsidR="00445CE3" w:rsidRPr="00E240A3">
        <w:rPr>
          <w:rFonts w:ascii="Arial" w:eastAsia="Helvetica" w:hAnsi="Arial" w:cs="Arial"/>
          <w:color w:val="000000" w:themeColor="text1"/>
          <w:sz w:val="19"/>
          <w:szCs w:val="19"/>
        </w:rPr>
        <w:t xml:space="preserve">ými časťami </w:t>
      </w:r>
      <w:r w:rsidR="00E84825" w:rsidRPr="00E240A3">
        <w:rPr>
          <w:rFonts w:ascii="Arial" w:eastAsia="Helvetica" w:hAnsi="Arial" w:cs="Arial"/>
          <w:color w:val="000000" w:themeColor="text1"/>
          <w:sz w:val="19"/>
          <w:szCs w:val="19"/>
        </w:rPr>
        <w:t xml:space="preserve"> legislatív</w:t>
      </w:r>
      <w:r w:rsidR="00445CE3" w:rsidRPr="00E240A3">
        <w:rPr>
          <w:rFonts w:ascii="Arial" w:eastAsia="Helvetica" w:hAnsi="Arial" w:cs="Arial"/>
          <w:color w:val="000000" w:themeColor="text1"/>
          <w:sz w:val="19"/>
          <w:szCs w:val="19"/>
        </w:rPr>
        <w:t>y</w:t>
      </w:r>
      <w:r w:rsidR="00E84825" w:rsidRPr="00E240A3">
        <w:rPr>
          <w:rFonts w:ascii="Arial" w:eastAsia="Helvetica" w:hAnsi="Arial" w:cs="Arial"/>
          <w:color w:val="000000" w:themeColor="text1"/>
          <w:sz w:val="19"/>
          <w:szCs w:val="19"/>
        </w:rPr>
        <w:t xml:space="preserve"> zvolí odpoveď (áno), v opačnom prípade zvolí odpoveď (nie).</w:t>
      </w:r>
      <w:r w:rsidR="00445CE3" w:rsidRPr="00E240A3">
        <w:rPr>
          <w:rFonts w:ascii="Arial" w:eastAsia="Helvetica" w:hAnsi="Arial" w:cs="Arial"/>
          <w:color w:val="000000" w:themeColor="text1"/>
          <w:sz w:val="19"/>
          <w:szCs w:val="19"/>
        </w:rPr>
        <w:t xml:space="preserve"> </w:t>
      </w:r>
    </w:p>
    <w:p w14:paraId="048285AC" w14:textId="16CC1AA8" w:rsidR="00B93741" w:rsidRDefault="008E3DAC" w:rsidP="00B93741">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vyššie uvedených častiach relevantnej legislatívy je pre odborného hodnotiteľa záväzné. </w:t>
      </w:r>
      <w:r w:rsidRPr="00822618">
        <w:rPr>
          <w:rFonts w:ascii="Arial" w:eastAsia="Helvetica" w:hAnsi="Arial" w:cs="Arial"/>
          <w:color w:val="000000" w:themeColor="text1"/>
          <w:sz w:val="19"/>
          <w:szCs w:val="19"/>
        </w:rPr>
        <w:t xml:space="preserve"> </w:t>
      </w:r>
      <w:r w:rsidR="00B93741" w:rsidRPr="00822618">
        <w:rPr>
          <w:rFonts w:ascii="Arial" w:hAnsi="Arial" w:cs="Arial"/>
          <w:color w:val="000000" w:themeColor="text1"/>
          <w:sz w:val="19"/>
          <w:szCs w:val="19"/>
        </w:rPr>
        <w:t xml:space="preserve">Ak sa stanovisko MPSVR SR týka aj iných častí </w:t>
      </w:r>
      <w:r w:rsidRPr="00822618">
        <w:rPr>
          <w:rFonts w:ascii="Arial" w:hAnsi="Arial" w:cs="Arial"/>
          <w:color w:val="000000" w:themeColor="text1"/>
          <w:sz w:val="19"/>
          <w:szCs w:val="19"/>
        </w:rPr>
        <w:t>príslušných</w:t>
      </w:r>
      <w:r w:rsidR="00B93741" w:rsidRPr="00822618">
        <w:rPr>
          <w:rFonts w:ascii="Arial" w:hAnsi="Arial" w:cs="Arial"/>
          <w:color w:val="000000" w:themeColor="text1"/>
          <w:sz w:val="19"/>
          <w:szCs w:val="19"/>
        </w:rPr>
        <w:t xml:space="preserve"> zákonov, iných zásad výberu operácií, </w:t>
      </w:r>
      <w:r w:rsidRPr="00822618">
        <w:rPr>
          <w:rFonts w:ascii="Arial" w:hAnsi="Arial" w:cs="Arial"/>
          <w:color w:val="000000" w:themeColor="text1"/>
          <w:sz w:val="19"/>
          <w:szCs w:val="19"/>
        </w:rPr>
        <w:t xml:space="preserve">iných </w:t>
      </w:r>
      <w:r w:rsidR="00B93741" w:rsidRPr="00822618">
        <w:rPr>
          <w:rFonts w:ascii="Arial" w:hAnsi="Arial" w:cs="Arial"/>
          <w:color w:val="000000" w:themeColor="text1"/>
          <w:sz w:val="19"/>
          <w:szCs w:val="19"/>
        </w:rPr>
        <w:t>podmienok poskytnutia príspevku</w:t>
      </w:r>
      <w:r w:rsidR="004775CB" w:rsidRPr="00822618">
        <w:rPr>
          <w:rFonts w:ascii="Arial" w:hAnsi="Arial" w:cs="Arial"/>
          <w:color w:val="000000" w:themeColor="text1"/>
          <w:sz w:val="19"/>
          <w:szCs w:val="19"/>
        </w:rPr>
        <w:t>, alebo iných hodnotiacich kritérií</w:t>
      </w:r>
      <w:r w:rsidRPr="00822618">
        <w:rPr>
          <w:rFonts w:ascii="Arial" w:hAnsi="Arial" w:cs="Arial"/>
          <w:color w:val="000000" w:themeColor="text1"/>
          <w:sz w:val="19"/>
          <w:szCs w:val="19"/>
        </w:rPr>
        <w:t>, odborný hodnotiteľ postupuje podľa poznámky č. 1 uvedenej v kritériiu č. 1.</w:t>
      </w:r>
    </w:p>
    <w:p w14:paraId="4E33B203" w14:textId="39737B7F" w:rsidR="00CF698D"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445CE3">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p w14:paraId="1E559999" w14:textId="1D42A6E5" w:rsidR="008A132F" w:rsidRDefault="008A132F" w:rsidP="00973C38">
      <w:pPr>
        <w:spacing w:after="120" w:line="288" w:lineRule="auto"/>
        <w:jc w:val="both"/>
        <w:rPr>
          <w:rFonts w:ascii="Arial" w:hAnsi="Arial" w:cs="Arial"/>
          <w:color w:val="000000" w:themeColor="text1"/>
          <w:sz w:val="19"/>
          <w:szCs w:val="19"/>
        </w:rPr>
      </w:pPr>
    </w:p>
    <w:p w14:paraId="210970DE" w14:textId="3479F17C" w:rsidR="00A145F5" w:rsidRDefault="00A145F5" w:rsidP="00973C38">
      <w:pPr>
        <w:spacing w:after="120" w:line="288" w:lineRule="auto"/>
        <w:jc w:val="both"/>
        <w:rPr>
          <w:rFonts w:ascii="Arial" w:hAnsi="Arial" w:cs="Arial"/>
          <w:color w:val="000000" w:themeColor="text1"/>
          <w:sz w:val="19"/>
          <w:szCs w:val="19"/>
        </w:rPr>
      </w:pPr>
    </w:p>
    <w:p w14:paraId="4531E2C9" w14:textId="77777777" w:rsidR="00A145F5" w:rsidRPr="00152E2E" w:rsidRDefault="00A145F5"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1"/>
        <w:gridCol w:w="3624"/>
        <w:gridCol w:w="1417"/>
        <w:gridCol w:w="1560"/>
        <w:gridCol w:w="5520"/>
      </w:tblGrid>
      <w:tr w:rsidR="00CF698D" w:rsidRPr="00152E2E" w14:paraId="5FB28C1D" w14:textId="17032FF0"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1B4CB39E" w14:textId="312635B9" w:rsidTr="00DA3F0C">
        <w:trPr>
          <w:trHeight w:val="376"/>
        </w:trPr>
        <w:tc>
          <w:tcPr>
            <w:tcW w:w="604" w:type="dxa"/>
            <w:vMerge w:val="restart"/>
            <w:tcBorders>
              <w:top w:val="single" w:sz="4" w:space="0" w:color="auto"/>
              <w:left w:val="single" w:sz="4" w:space="0" w:color="auto"/>
              <w:right w:val="single" w:sz="4" w:space="0" w:color="auto"/>
            </w:tcBorders>
            <w:vAlign w:val="center"/>
          </w:tcPr>
          <w:p w14:paraId="5FB61138" w14:textId="3D3A097B"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1.4</w:t>
            </w:r>
          </w:p>
        </w:tc>
        <w:tc>
          <w:tcPr>
            <w:tcW w:w="2401" w:type="dxa"/>
            <w:vMerge w:val="restart"/>
            <w:tcBorders>
              <w:top w:val="single" w:sz="4" w:space="0" w:color="auto"/>
              <w:left w:val="single" w:sz="4" w:space="0" w:color="auto"/>
              <w:bottom w:val="single" w:sz="4" w:space="0" w:color="auto"/>
              <w:right w:val="single" w:sz="4" w:space="0" w:color="auto"/>
            </w:tcBorders>
            <w:vAlign w:val="center"/>
          </w:tcPr>
          <w:p w14:paraId="66BF85A1" w14:textId="2D7E4AEA" w:rsidR="003E1B8B" w:rsidRPr="00152E2E" w:rsidRDefault="003E1B8B" w:rsidP="00B20270">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rPr>
              <w:t>Súlad projektu s príslušnou národnou  stratégiou</w:t>
            </w:r>
          </w:p>
        </w:tc>
        <w:tc>
          <w:tcPr>
            <w:tcW w:w="3624" w:type="dxa"/>
            <w:vMerge w:val="restart"/>
            <w:tcBorders>
              <w:top w:val="single" w:sz="4" w:space="0" w:color="auto"/>
              <w:left w:val="single" w:sz="4" w:space="0" w:color="auto"/>
              <w:bottom w:val="single" w:sz="4" w:space="0" w:color="auto"/>
              <w:right w:val="single" w:sz="4" w:space="0" w:color="auto"/>
            </w:tcBorders>
            <w:vAlign w:val="center"/>
          </w:tcPr>
          <w:p w14:paraId="2D3CF57E" w14:textId="43690F03"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 xml:space="preserve">Na základe relevantnosti sa posudzuje súlad projektu s Národnými prioritami rozvoja sociálnych služieb na roky 2015-2020.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3E1B8B" w:rsidRPr="00152E2E" w:rsidRDefault="003E1B8B"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78D4EB1D" w14:textId="13EC0460"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tcPr>
          <w:p w14:paraId="21E7D672" w14:textId="5B5B2F21"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 xml:space="preserve">Projekt je v súlade s  národnou stratégiou. </w:t>
            </w:r>
          </w:p>
        </w:tc>
      </w:tr>
      <w:tr w:rsidR="003E1B8B" w:rsidRPr="00152E2E" w14:paraId="399CAB19" w14:textId="561A9DE4" w:rsidTr="00DA3F0C">
        <w:trPr>
          <w:trHeight w:val="384"/>
        </w:trPr>
        <w:tc>
          <w:tcPr>
            <w:tcW w:w="604" w:type="dxa"/>
            <w:vMerge/>
            <w:tcBorders>
              <w:left w:val="single" w:sz="4" w:space="0" w:color="auto"/>
              <w:right w:val="single" w:sz="4" w:space="0" w:color="auto"/>
            </w:tcBorders>
            <w:vAlign w:val="center"/>
          </w:tcPr>
          <w:p w14:paraId="68938671"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2401" w:type="dxa"/>
            <w:vMerge/>
            <w:tcBorders>
              <w:top w:val="single" w:sz="4" w:space="0" w:color="auto"/>
              <w:left w:val="single" w:sz="4" w:space="0" w:color="auto"/>
              <w:bottom w:val="single" w:sz="4" w:space="0" w:color="auto"/>
              <w:right w:val="single" w:sz="4" w:space="0" w:color="auto"/>
            </w:tcBorders>
            <w:vAlign w:val="center"/>
          </w:tcPr>
          <w:p w14:paraId="7E99994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3624" w:type="dxa"/>
            <w:vMerge/>
            <w:tcBorders>
              <w:top w:val="single" w:sz="4" w:space="0" w:color="auto"/>
              <w:left w:val="single" w:sz="4" w:space="0" w:color="auto"/>
              <w:bottom w:val="single" w:sz="4" w:space="0" w:color="auto"/>
              <w:right w:val="single" w:sz="4" w:space="0" w:color="auto"/>
            </w:tcBorders>
            <w:vAlign w:val="center"/>
          </w:tcPr>
          <w:p w14:paraId="659A3F23"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97515C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4BD15AFE" w14:textId="3440C378"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62822CC" w14:textId="5CFB4D47"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Projekt nie je v súlade s  národnou stratégiou.</w:t>
            </w:r>
          </w:p>
        </w:tc>
      </w:tr>
    </w:tbl>
    <w:p w14:paraId="7D7F14E0" w14:textId="16B09F8C" w:rsidR="0003310C" w:rsidRPr="0011057B" w:rsidRDefault="0003310C" w:rsidP="00F120F3">
      <w:pPr>
        <w:spacing w:before="120" w:after="120" w:line="288" w:lineRule="auto"/>
        <w:jc w:val="both"/>
        <w:rPr>
          <w:rFonts w:ascii="Arial" w:hAnsi="Arial" w:cs="Arial"/>
          <w:color w:val="000000" w:themeColor="text1"/>
          <w:sz w:val="19"/>
          <w:szCs w:val="19"/>
        </w:rPr>
      </w:pPr>
      <w:r w:rsidRPr="0011057B">
        <w:rPr>
          <w:rFonts w:ascii="Arial" w:hAnsi="Arial" w:cs="Arial"/>
          <w:color w:val="000000" w:themeColor="text1"/>
          <w:sz w:val="19"/>
          <w:szCs w:val="19"/>
        </w:rPr>
        <w:t>Hodnotiteľ posudzuje najmä informácie uvedené v častiach ŽoNFP: 7. Popis projektu, príloha Opis projektu</w:t>
      </w:r>
      <w:r w:rsidR="00F22670" w:rsidRPr="0011057B">
        <w:rPr>
          <w:rFonts w:ascii="Arial" w:hAnsi="Arial" w:cs="Arial"/>
          <w:color w:val="000000" w:themeColor="text1"/>
          <w:sz w:val="19"/>
          <w:szCs w:val="19"/>
        </w:rPr>
        <w:t>, Stanovisko MPSVR SR k projektu.</w:t>
      </w:r>
    </w:p>
    <w:p w14:paraId="6500ADA0" w14:textId="0F9A742F" w:rsidR="004127D6" w:rsidRPr="00822618" w:rsidRDefault="0003310C" w:rsidP="00F120F3">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stanoviska MPSVR SR </w:t>
      </w:r>
      <w:r w:rsidR="00445CE3">
        <w:rPr>
          <w:rFonts w:ascii="Arial" w:hAnsi="Arial" w:cs="Arial"/>
          <w:color w:val="000000" w:themeColor="text1"/>
          <w:sz w:val="19"/>
          <w:szCs w:val="19"/>
        </w:rPr>
        <w:t xml:space="preserve">k podmienke poskytnutia príspevku č. 33 </w:t>
      </w:r>
      <w:r w:rsidR="00F22670" w:rsidRPr="00F22670">
        <w:rPr>
          <w:rFonts w:ascii="Arial" w:hAnsi="Arial" w:cs="Arial"/>
          <w:color w:val="000000" w:themeColor="text1"/>
          <w:sz w:val="19"/>
          <w:szCs w:val="19"/>
        </w:rPr>
        <w:t xml:space="preserve">uvedie </w:t>
      </w:r>
      <w:r w:rsidRPr="00F22670">
        <w:rPr>
          <w:rFonts w:ascii="Arial" w:hAnsi="Arial" w:cs="Arial"/>
          <w:color w:val="000000" w:themeColor="text1"/>
          <w:sz w:val="19"/>
          <w:szCs w:val="19"/>
        </w:rPr>
        <w:t xml:space="preserve">(áno/nie) deklarovaný súlad žiadosti o NFP </w:t>
      </w:r>
      <w:r w:rsidRPr="00F22670">
        <w:rPr>
          <w:rFonts w:ascii="Arial" w:eastAsia="Helvetica" w:hAnsi="Arial" w:cs="Arial"/>
          <w:color w:val="000000" w:themeColor="text1"/>
          <w:sz w:val="19"/>
          <w:szCs w:val="19"/>
        </w:rPr>
        <w:t xml:space="preserve">s </w:t>
      </w:r>
      <w:r w:rsidRPr="00F22670">
        <w:rPr>
          <w:rFonts w:ascii="Arial" w:hAnsi="Arial" w:cs="Arial"/>
          <w:color w:val="000000" w:themeColor="text1"/>
          <w:sz w:val="19"/>
          <w:szCs w:val="19"/>
        </w:rPr>
        <w:t xml:space="preserve">Národnými prioritami rozvoja </w:t>
      </w:r>
      <w:r w:rsidRPr="00822618">
        <w:rPr>
          <w:rFonts w:ascii="Arial" w:hAnsi="Arial" w:cs="Arial"/>
          <w:color w:val="000000" w:themeColor="text1"/>
          <w:sz w:val="19"/>
          <w:szCs w:val="19"/>
        </w:rPr>
        <w:t>sociálnych služieb na roky 2015-2020</w:t>
      </w:r>
      <w:r w:rsidR="004127D6" w:rsidRPr="00822618">
        <w:rPr>
          <w:rFonts w:ascii="Arial" w:eastAsia="Helvetica" w:hAnsi="Arial" w:cs="Arial"/>
          <w:color w:val="000000" w:themeColor="text1"/>
          <w:sz w:val="19"/>
          <w:szCs w:val="19"/>
        </w:rPr>
        <w:t>, ktorými sú</w:t>
      </w:r>
      <w:r w:rsidR="00F22670" w:rsidRPr="00822618">
        <w:rPr>
          <w:rFonts w:ascii="Arial" w:eastAsia="Helvetica" w:hAnsi="Arial" w:cs="Arial"/>
          <w:color w:val="000000" w:themeColor="text1"/>
          <w:sz w:val="19"/>
          <w:szCs w:val="19"/>
        </w:rPr>
        <w:t xml:space="preserve"> najmä</w:t>
      </w:r>
      <w:r w:rsidR="004127D6" w:rsidRPr="00822618">
        <w:rPr>
          <w:rFonts w:ascii="Arial" w:eastAsia="Helvetica" w:hAnsi="Arial" w:cs="Arial"/>
          <w:color w:val="000000" w:themeColor="text1"/>
          <w:sz w:val="19"/>
          <w:szCs w:val="19"/>
        </w:rPr>
        <w:t>:</w:t>
      </w:r>
    </w:p>
    <w:p w14:paraId="58613E7D" w14:textId="7D2A3388"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zabezpečiť dostupnosť sociálnych sl</w:t>
      </w:r>
      <w:r w:rsidR="00D03F79" w:rsidRPr="00822618">
        <w:rPr>
          <w:rFonts w:ascii="Arial" w:eastAsia="Helvetica" w:hAnsi="Arial" w:cs="Arial"/>
          <w:color w:val="000000" w:themeColor="text1"/>
          <w:sz w:val="19"/>
          <w:szCs w:val="19"/>
          <w:lang w:val="sk-SK"/>
        </w:rPr>
        <w:t>u</w:t>
      </w:r>
      <w:r w:rsidRPr="00822618">
        <w:rPr>
          <w:rFonts w:ascii="Arial" w:eastAsia="Helvetica" w:hAnsi="Arial" w:cs="Arial"/>
          <w:color w:val="000000" w:themeColor="text1"/>
          <w:sz w:val="19"/>
          <w:szCs w:val="19"/>
          <w:lang w:val="sk-SK"/>
        </w:rPr>
        <w:t>žieb v sú</w:t>
      </w:r>
      <w:r w:rsidR="004127D6" w:rsidRPr="00822618">
        <w:rPr>
          <w:rFonts w:ascii="Arial" w:eastAsia="Helvetica" w:hAnsi="Arial" w:cs="Arial"/>
          <w:color w:val="000000" w:themeColor="text1"/>
          <w:sz w:val="19"/>
          <w:szCs w:val="19"/>
          <w:lang w:val="sk-SK"/>
        </w:rPr>
        <w:t xml:space="preserve">lade s potrebami komunity, </w:t>
      </w:r>
    </w:p>
    <w:p w14:paraId="7CA0A3C9" w14:textId="7205E4CA"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prechod prijímateľov sociálnych služieb z inštitucioná</w:t>
      </w:r>
      <w:r w:rsidR="004127D6" w:rsidRPr="00822618">
        <w:rPr>
          <w:rFonts w:ascii="Arial" w:eastAsia="Helvetica" w:hAnsi="Arial" w:cs="Arial"/>
          <w:color w:val="000000" w:themeColor="text1"/>
          <w:sz w:val="19"/>
          <w:szCs w:val="19"/>
          <w:lang w:val="sk-SK"/>
        </w:rPr>
        <w:t>l</w:t>
      </w:r>
      <w:r w:rsidRPr="00822618">
        <w:rPr>
          <w:rFonts w:ascii="Arial" w:eastAsia="Helvetica" w:hAnsi="Arial" w:cs="Arial"/>
          <w:color w:val="000000" w:themeColor="text1"/>
          <w:sz w:val="19"/>
          <w:szCs w:val="19"/>
          <w:lang w:val="sk-SK"/>
        </w:rPr>
        <w:t>nej starostlivosti na komunitnú starostlivosť</w:t>
      </w:r>
      <w:r w:rsidR="004127D6" w:rsidRPr="00822618">
        <w:rPr>
          <w:rFonts w:ascii="Arial" w:eastAsia="Helvetica" w:hAnsi="Arial" w:cs="Arial"/>
          <w:color w:val="000000" w:themeColor="text1"/>
          <w:sz w:val="19"/>
          <w:szCs w:val="19"/>
          <w:lang w:val="sk-SK"/>
        </w:rPr>
        <w:t xml:space="preserve">, </w:t>
      </w:r>
    </w:p>
    <w:p w14:paraId="5E3DA831" w14:textId="31887349" w:rsidR="00F65BCD"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rozvoj sociálnych služieb dostupných pre osoby zotrvajú</w:t>
      </w:r>
      <w:r w:rsidR="004127D6" w:rsidRPr="00822618">
        <w:rPr>
          <w:rFonts w:ascii="Arial" w:eastAsia="Helvetica" w:hAnsi="Arial" w:cs="Arial"/>
          <w:color w:val="000000" w:themeColor="text1"/>
          <w:sz w:val="19"/>
          <w:szCs w:val="19"/>
          <w:lang w:val="sk-SK"/>
        </w:rPr>
        <w:t>ce v priestorovo segr</w:t>
      </w:r>
      <w:r w:rsidRPr="00822618">
        <w:rPr>
          <w:rFonts w:ascii="Arial" w:eastAsia="Helvetica" w:hAnsi="Arial" w:cs="Arial"/>
          <w:color w:val="000000" w:themeColor="text1"/>
          <w:sz w:val="19"/>
          <w:szCs w:val="19"/>
          <w:lang w:val="sk-SK"/>
        </w:rPr>
        <w:t>egovanej lokalite s prítomnosťou koncentrovanej a generač</w:t>
      </w:r>
      <w:r w:rsidR="004127D6" w:rsidRPr="00822618">
        <w:rPr>
          <w:rFonts w:ascii="Arial" w:eastAsia="Helvetica" w:hAnsi="Arial" w:cs="Arial"/>
          <w:color w:val="000000" w:themeColor="text1"/>
          <w:sz w:val="19"/>
          <w:szCs w:val="19"/>
          <w:lang w:val="sk-SK"/>
        </w:rPr>
        <w:t xml:space="preserve">ne reprodukovanej </w:t>
      </w:r>
      <w:r w:rsidR="00F65BCD" w:rsidRPr="00822618">
        <w:rPr>
          <w:rFonts w:ascii="Arial" w:eastAsia="Helvetica" w:hAnsi="Arial" w:cs="Arial"/>
          <w:color w:val="000000" w:themeColor="text1"/>
          <w:sz w:val="19"/>
          <w:szCs w:val="19"/>
          <w:lang w:val="sk-SK"/>
        </w:rPr>
        <w:t>chudoby,</w:t>
      </w:r>
    </w:p>
    <w:p w14:paraId="07C63001" w14:textId="5D9F0EA5"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zvyšovať kvalitu poskytovaných sociálnych služ</w:t>
      </w:r>
      <w:r w:rsidR="004127D6" w:rsidRPr="00822618">
        <w:rPr>
          <w:rFonts w:ascii="Arial" w:eastAsia="Helvetica" w:hAnsi="Arial" w:cs="Arial"/>
          <w:color w:val="000000" w:themeColor="text1"/>
          <w:sz w:val="19"/>
          <w:szCs w:val="19"/>
          <w:lang w:val="sk-SK"/>
        </w:rPr>
        <w:t xml:space="preserve">ieb. </w:t>
      </w:r>
    </w:p>
    <w:p w14:paraId="50B8E92E" w14:textId="7E529CDB" w:rsidR="003E6DE2" w:rsidRDefault="0003310C" w:rsidP="008E3DAC">
      <w:pPr>
        <w:jc w:val="both"/>
        <w:rPr>
          <w:rFonts w:ascii="Arial" w:eastAsia="Helvetica" w:hAnsi="Arial" w:cs="Arial"/>
          <w:color w:val="000000" w:themeColor="text1"/>
          <w:sz w:val="19"/>
          <w:szCs w:val="19"/>
        </w:rPr>
      </w:pPr>
      <w:r w:rsidRPr="00822618">
        <w:rPr>
          <w:rFonts w:ascii="Arial" w:eastAsia="Helvetica" w:hAnsi="Arial" w:cs="Arial"/>
          <w:color w:val="000000" w:themeColor="text1"/>
          <w:sz w:val="19"/>
          <w:szCs w:val="19"/>
        </w:rPr>
        <w:t>V prípade, že hodnotený projekt, resp. zariadenie je v súlade s uvedeným dokumentom</w:t>
      </w:r>
      <w:r w:rsidR="001B2D47">
        <w:rPr>
          <w:rFonts w:ascii="Arial" w:eastAsia="Helvetica" w:hAnsi="Arial" w:cs="Arial"/>
          <w:color w:val="000000" w:themeColor="text1"/>
          <w:sz w:val="19"/>
          <w:szCs w:val="19"/>
        </w:rPr>
        <w:t>,</w:t>
      </w:r>
      <w:r w:rsidRPr="00822618">
        <w:rPr>
          <w:rFonts w:ascii="Arial" w:eastAsia="Helvetica" w:hAnsi="Arial" w:cs="Arial"/>
          <w:color w:val="000000" w:themeColor="text1"/>
          <w:sz w:val="19"/>
          <w:szCs w:val="19"/>
        </w:rPr>
        <w:t xml:space="preserve"> zvolí odpoveď (áno), v opačnom prípade zvolí odpoveď (nie).</w:t>
      </w:r>
      <w:r w:rsidR="008E3DAC" w:rsidRPr="00822618">
        <w:rPr>
          <w:rFonts w:ascii="Arial" w:eastAsia="Helvetica" w:hAnsi="Arial" w:cs="Arial"/>
          <w:color w:val="000000" w:themeColor="text1"/>
          <w:sz w:val="19"/>
          <w:szCs w:val="19"/>
        </w:rPr>
        <w:t xml:space="preserve"> </w:t>
      </w:r>
    </w:p>
    <w:p w14:paraId="6496FCDD" w14:textId="037C403C" w:rsidR="008E3DAC" w:rsidRPr="00822618"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vzťahu k súladu projektu s Národnými prioritami rozvoja sociálnych služieb na roky 2015-2020  je pre odborného hodnotiteľa záväzné. </w:t>
      </w:r>
      <w:r w:rsidRPr="00822618">
        <w:rPr>
          <w:rFonts w:ascii="Arial" w:eastAsia="Helvetica" w:hAnsi="Arial" w:cs="Arial"/>
          <w:color w:val="000000" w:themeColor="text1"/>
          <w:sz w:val="19"/>
          <w:szCs w:val="19"/>
        </w:rPr>
        <w:t xml:space="preserve"> </w:t>
      </w:r>
      <w:r w:rsidRPr="00822618">
        <w:rPr>
          <w:rFonts w:ascii="Arial" w:hAnsi="Arial" w:cs="Arial"/>
          <w:color w:val="000000" w:themeColor="text1"/>
          <w:sz w:val="19"/>
          <w:szCs w:val="19"/>
        </w:rPr>
        <w:t>Ak sa stanovisko MPSVR SR týka aj iných zásad výberu operácií, alebo iných podmienok poskytnutia príspevku, odborný hodnotiteľ postupuje podľa poznámky č. 1 uvedenej v kritériiu č. 1.</w:t>
      </w:r>
    </w:p>
    <w:p w14:paraId="7E599820" w14:textId="2E25F756" w:rsidR="00CF698D" w:rsidRDefault="0003310C" w:rsidP="00B56472">
      <w:pPr>
        <w:spacing w:before="120" w:after="120" w:line="288" w:lineRule="auto"/>
        <w:jc w:val="both"/>
        <w:rPr>
          <w:rFonts w:ascii="Arial" w:hAnsi="Arial" w:cs="Arial"/>
          <w:color w:val="000000" w:themeColor="text1"/>
          <w:sz w:val="19"/>
          <w:szCs w:val="19"/>
        </w:rPr>
      </w:pPr>
      <w:r w:rsidRPr="00985504">
        <w:rPr>
          <w:rFonts w:ascii="Arial" w:hAnsi="Arial" w:cs="Arial"/>
          <w:color w:val="000000" w:themeColor="text1"/>
          <w:sz w:val="19"/>
          <w:szCs w:val="19"/>
        </w:rPr>
        <w:t>Hodnotiteľ svoju odpoveď zdôvodní v</w:t>
      </w:r>
      <w:r w:rsidRPr="0011057B">
        <w:rPr>
          <w:rFonts w:ascii="Arial" w:hAnsi="Arial" w:cs="Arial"/>
          <w:color w:val="000000" w:themeColor="text1"/>
          <w:sz w:val="19"/>
          <w:szCs w:val="19"/>
        </w:rPr>
        <w:t>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r w:rsidRPr="00152E2E">
        <w:rPr>
          <w:rFonts w:ascii="Arial" w:hAnsi="Arial" w:cs="Arial"/>
          <w:color w:val="000000" w:themeColor="text1"/>
          <w:sz w:val="19"/>
          <w:szCs w:val="19"/>
        </w:rPr>
        <w:t xml:space="preserve"> </w:t>
      </w:r>
    </w:p>
    <w:p w14:paraId="47403A89" w14:textId="77777777" w:rsidR="00F22670" w:rsidRDefault="00F22670" w:rsidP="00F22670">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Kritiérium sa  uplatňuje len pre sociálne služby.</w:t>
      </w:r>
    </w:p>
    <w:p w14:paraId="7E4F98FA" w14:textId="4F38950C" w:rsidR="00FF2558" w:rsidRDefault="00FF2558" w:rsidP="00B56472">
      <w:pPr>
        <w:spacing w:before="120" w:after="120" w:line="288" w:lineRule="auto"/>
        <w:jc w:val="both"/>
        <w:rPr>
          <w:rFonts w:ascii="Arial" w:hAnsi="Arial" w:cs="Arial"/>
          <w:color w:val="000000" w:themeColor="text1"/>
          <w:sz w:val="19"/>
          <w:szCs w:val="19"/>
        </w:rPr>
      </w:pPr>
    </w:p>
    <w:p w14:paraId="48BAD3A3" w14:textId="216B767D" w:rsidR="00A145F5" w:rsidRDefault="00A145F5" w:rsidP="00B56472">
      <w:pPr>
        <w:spacing w:before="120" w:after="120" w:line="288" w:lineRule="auto"/>
        <w:jc w:val="both"/>
        <w:rPr>
          <w:rFonts w:ascii="Arial" w:hAnsi="Arial" w:cs="Arial"/>
          <w:color w:val="000000" w:themeColor="text1"/>
          <w:sz w:val="19"/>
          <w:szCs w:val="19"/>
        </w:rPr>
      </w:pPr>
    </w:p>
    <w:p w14:paraId="32AD5162" w14:textId="6AE7E609" w:rsidR="00A145F5" w:rsidRDefault="00A145F5" w:rsidP="00B56472">
      <w:pPr>
        <w:spacing w:before="120" w:after="120" w:line="288" w:lineRule="auto"/>
        <w:jc w:val="both"/>
        <w:rPr>
          <w:rFonts w:ascii="Arial" w:hAnsi="Arial" w:cs="Arial"/>
          <w:color w:val="000000" w:themeColor="text1"/>
          <w:sz w:val="19"/>
          <w:szCs w:val="19"/>
        </w:rPr>
      </w:pPr>
    </w:p>
    <w:p w14:paraId="5D70C5E7" w14:textId="1A415757" w:rsidR="00A145F5" w:rsidRDefault="00A145F5" w:rsidP="00B56472">
      <w:pPr>
        <w:spacing w:before="120" w:after="120" w:line="288" w:lineRule="auto"/>
        <w:jc w:val="both"/>
        <w:rPr>
          <w:rFonts w:ascii="Arial" w:hAnsi="Arial" w:cs="Arial"/>
          <w:color w:val="000000" w:themeColor="text1"/>
          <w:sz w:val="19"/>
          <w:szCs w:val="19"/>
        </w:rPr>
      </w:pPr>
    </w:p>
    <w:p w14:paraId="57C0778D" w14:textId="77777777" w:rsidR="00A145F5" w:rsidRDefault="00A145F5" w:rsidP="00B56472">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8"/>
        <w:gridCol w:w="3617"/>
        <w:gridCol w:w="1417"/>
        <w:gridCol w:w="1560"/>
        <w:gridCol w:w="5520"/>
      </w:tblGrid>
      <w:tr w:rsidR="00474921" w:rsidRPr="00152E2E" w14:paraId="4051DE25" w14:textId="77777777"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DA3F0C">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5D0894CC"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3617"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17"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tcPr>
          <w:p w14:paraId="7C346C85" w14:textId="20C50178"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DA3F0C">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3617"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486E4F8" w14:textId="370E01C6"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461B05">
              <w:rPr>
                <w:rFonts w:ascii="Arial" w:hAnsi="Arial" w:cs="Arial"/>
                <w:color w:val="000000" w:themeColor="text1"/>
                <w:sz w:val="19"/>
                <w:szCs w:val="19"/>
              </w:rPr>
              <w:t> </w:t>
            </w:r>
            <w:r w:rsidRPr="00152E2E">
              <w:rPr>
                <w:rFonts w:ascii="Arial" w:hAnsi="Arial" w:cs="Arial"/>
                <w:color w:val="000000" w:themeColor="text1"/>
                <w:sz w:val="19"/>
                <w:szCs w:val="19"/>
              </w:rPr>
              <w:t>stavebnom</w:t>
            </w:r>
            <w:r w:rsidR="00461B05">
              <w:rPr>
                <w:rFonts w:ascii="Arial" w:hAnsi="Arial" w:cs="Arial"/>
                <w:color w:val="000000" w:themeColor="text1"/>
                <w:sz w:val="19"/>
                <w:szCs w:val="19"/>
              </w:rPr>
              <w:t xml:space="preserve"> poriadku</w:t>
            </w:r>
          </w:p>
        </w:tc>
      </w:tr>
    </w:tbl>
    <w:p w14:paraId="7040D9A6" w14:textId="21E1CCEE"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DC703D">
        <w:rPr>
          <w:rFonts w:ascii="Arial" w:hAnsi="Arial" w:cs="Arial"/>
          <w:color w:val="000000" w:themeColor="text1"/>
          <w:sz w:val="19"/>
          <w:szCs w:val="19"/>
        </w:rPr>
        <w:t>, príloha Projektová dokumentácia</w:t>
      </w:r>
      <w:r w:rsidRPr="00152E2E">
        <w:rPr>
          <w:rFonts w:ascii="Arial" w:hAnsi="Arial" w:cs="Arial"/>
          <w:color w:val="000000" w:themeColor="text1"/>
          <w:sz w:val="19"/>
          <w:szCs w:val="19"/>
        </w:rPr>
        <w:t>.</w:t>
      </w:r>
    </w:p>
    <w:p w14:paraId="02EA9AC3" w14:textId="381F55A6" w:rsidR="00255EF1" w:rsidRPr="00822618"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915EA1">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w:t>
      </w:r>
      <w:r w:rsidRPr="00822618">
        <w:rPr>
          <w:rFonts w:ascii="Arial" w:hAnsi="Arial" w:cs="Arial"/>
          <w:color w:val="000000" w:themeColor="text1"/>
          <w:sz w:val="19"/>
          <w:szCs w:val="19"/>
        </w:rPr>
        <w:t>osobám so zdravotným postihnutím.</w:t>
      </w:r>
    </w:p>
    <w:p w14:paraId="5FD8B1DB" w14:textId="5C823FAE" w:rsidR="008E3DAC"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Ak sa stanovisko MPSVR SR týka aj súladu ŽoNFP so všeobecnými technickými požiadavkami na stavby užívané osobami s obmedzenou schopnosťou pohybu a orientácie, odborný hodnotiteľ postupuje podľa poznámky č. 1 uvedenej v kritériiu č. 1.</w:t>
      </w:r>
      <w:r w:rsidR="0029419B" w:rsidRPr="00822618">
        <w:rPr>
          <w:rFonts w:ascii="Arial" w:hAnsi="Arial" w:cs="Arial"/>
          <w:color w:val="000000" w:themeColor="text1"/>
          <w:sz w:val="19"/>
          <w:szCs w:val="19"/>
        </w:rPr>
        <w:t xml:space="preserve"> </w:t>
      </w:r>
    </w:p>
    <w:p w14:paraId="12A01EC4" w14:textId="23C2F7EC"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8B33EB">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440E5250" w14:textId="68374AE1" w:rsidR="00973C38" w:rsidRDefault="00973C38" w:rsidP="00F120F3">
      <w:pPr>
        <w:spacing w:before="120" w:after="120" w:line="288" w:lineRule="auto"/>
        <w:jc w:val="both"/>
        <w:rPr>
          <w:rFonts w:ascii="Arial" w:hAnsi="Arial" w:cs="Arial"/>
          <w:color w:val="000000" w:themeColor="text1"/>
          <w:sz w:val="19"/>
          <w:szCs w:val="19"/>
        </w:rPr>
      </w:pPr>
    </w:p>
    <w:p w14:paraId="2C409AC4" w14:textId="7EBCF74C" w:rsidR="00A145F5" w:rsidRDefault="00A145F5" w:rsidP="00F120F3">
      <w:pPr>
        <w:spacing w:before="120" w:after="120" w:line="288" w:lineRule="auto"/>
        <w:jc w:val="both"/>
        <w:rPr>
          <w:rFonts w:ascii="Arial" w:hAnsi="Arial" w:cs="Arial"/>
          <w:color w:val="000000" w:themeColor="text1"/>
          <w:sz w:val="19"/>
          <w:szCs w:val="19"/>
        </w:rPr>
      </w:pPr>
    </w:p>
    <w:p w14:paraId="32682C13" w14:textId="0D617288" w:rsidR="00A145F5" w:rsidRDefault="00A145F5" w:rsidP="00F120F3">
      <w:pPr>
        <w:spacing w:before="120" w:after="120" w:line="288" w:lineRule="auto"/>
        <w:jc w:val="both"/>
        <w:rPr>
          <w:rFonts w:ascii="Arial" w:hAnsi="Arial" w:cs="Arial"/>
          <w:color w:val="000000" w:themeColor="text1"/>
          <w:sz w:val="19"/>
          <w:szCs w:val="19"/>
        </w:rPr>
      </w:pPr>
    </w:p>
    <w:p w14:paraId="6E73961B" w14:textId="77777777" w:rsidR="00A145F5" w:rsidRDefault="00A145F5"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3619"/>
        <w:gridCol w:w="1417"/>
        <w:gridCol w:w="1560"/>
        <w:gridCol w:w="5520"/>
      </w:tblGrid>
      <w:tr w:rsidR="00474921" w:rsidRPr="00152E2E" w14:paraId="5C4E1848"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DA3F0C">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4D2C3246" w:rsidR="003E1B8B" w:rsidRPr="00152E2E" w:rsidRDefault="003E1B8B" w:rsidP="001C495C">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3619"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41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5520"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DA3F0C">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3619"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5520"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71F8F087"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7. Popis projektu, príloha Opis projektu</w:t>
      </w:r>
      <w:r w:rsidR="00DB0A22">
        <w:rPr>
          <w:rFonts w:ascii="Arial" w:hAnsi="Arial" w:cs="Arial"/>
          <w:sz w:val="19"/>
          <w:szCs w:val="19"/>
        </w:rPr>
        <w:t>, príloha Projektová dokumentácia (ak relevantné).</w:t>
      </w:r>
    </w:p>
    <w:p w14:paraId="58B82A0B" w14:textId="087E1EE7"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F22670">
        <w:rPr>
          <w:rFonts w:ascii="Arial" w:hAnsi="Arial" w:cs="Arial"/>
          <w:sz w:val="19"/>
          <w:szCs w:val="19"/>
        </w:rPr>
        <w:t xml:space="preserve">, </w:t>
      </w:r>
      <w:r w:rsidR="00F22670" w:rsidRPr="00B96711">
        <w:rPr>
          <w:rFonts w:ascii="Arial" w:hAnsi="Arial" w:cs="Arial"/>
          <w:sz w:val="19"/>
          <w:szCs w:val="19"/>
          <w:lang w:val="cs-CZ"/>
        </w:rPr>
        <w:t>budovanie dažďových záhrad</w:t>
      </w:r>
      <w:r w:rsidR="00F22670">
        <w:rPr>
          <w:rFonts w:ascii="Arial" w:hAnsi="Arial" w:cs="Arial"/>
          <w:sz w:val="19"/>
          <w:szCs w:val="19"/>
          <w:lang w:val="cs-CZ"/>
        </w:rPr>
        <w:t xml:space="preserve">, </w:t>
      </w:r>
      <w:r w:rsidR="00F22670" w:rsidRPr="00B96711">
        <w:rPr>
          <w:rFonts w:ascii="Arial" w:hAnsi="Arial" w:cs="Arial"/>
          <w:sz w:val="19"/>
          <w:szCs w:val="19"/>
          <w:lang w:val="cs-CZ"/>
        </w:rPr>
        <w:t>budovanie vegetačných striech</w:t>
      </w:r>
      <w:r w:rsidR="00F22670">
        <w:rPr>
          <w:rFonts w:ascii="Arial" w:hAnsi="Arial" w:cs="Arial"/>
          <w:sz w:val="19"/>
          <w:szCs w:val="19"/>
          <w:lang w:val="cs-CZ"/>
        </w:rPr>
        <w:t xml:space="preserve">, </w:t>
      </w:r>
      <w:r w:rsidR="00F22670" w:rsidRPr="00B96711">
        <w:rPr>
          <w:rFonts w:ascii="Arial" w:hAnsi="Arial" w:cs="Arial"/>
          <w:sz w:val="19"/>
          <w:szCs w:val="19"/>
          <w:lang w:val="cs-CZ"/>
        </w:rPr>
        <w:t>budovanie vertikálnych záhrad, zelených stien</w:t>
      </w:r>
      <w:r w:rsidR="00F22670">
        <w:rPr>
          <w:rFonts w:ascii="Arial" w:hAnsi="Arial" w:cs="Arial"/>
          <w:sz w:val="19"/>
          <w:szCs w:val="19"/>
          <w:lang w:val="cs-CZ"/>
        </w:rPr>
        <w:t xml:space="preserve">, </w:t>
      </w:r>
      <w:r w:rsidR="00F22670" w:rsidRPr="00B96711">
        <w:rPr>
          <w:rFonts w:ascii="Arial" w:hAnsi="Arial" w:cs="Arial"/>
          <w:sz w:val="19"/>
          <w:szCs w:val="19"/>
          <w:lang w:val="cs-CZ"/>
        </w:rPr>
        <w:t>využívanie zatrávňovacej dlažby</w:t>
      </w:r>
      <w:r w:rsidR="00F22670">
        <w:rPr>
          <w:rFonts w:ascii="Arial" w:hAnsi="Arial" w:cs="Arial"/>
          <w:sz w:val="19"/>
          <w:szCs w:val="19"/>
          <w:lang w:val="cs-CZ"/>
        </w:rPr>
        <w:t xml:space="preserve">, </w:t>
      </w:r>
      <w:r w:rsidR="00F22670"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49342D7"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12D5244" w14:textId="77777777" w:rsidR="00973C38" w:rsidRPr="00152E2E" w:rsidRDefault="00973C38">
      <w:pPr>
        <w:pStyle w:val="predvolen0"/>
        <w:spacing w:before="120" w:beforeAutospacing="0" w:after="120" w:afterAutospacing="0" w:line="288" w:lineRule="auto"/>
        <w:jc w:val="both"/>
      </w:pPr>
    </w:p>
    <w:tbl>
      <w:tblPr>
        <w:tblStyle w:val="TableGrid4"/>
        <w:tblW w:w="0" w:type="auto"/>
        <w:tblLook w:val="04A0" w:firstRow="1" w:lastRow="0" w:firstColumn="1" w:lastColumn="0" w:noHBand="0" w:noVBand="1"/>
      </w:tblPr>
      <w:tblGrid>
        <w:gridCol w:w="603"/>
        <w:gridCol w:w="2397"/>
        <w:gridCol w:w="3629"/>
        <w:gridCol w:w="1417"/>
        <w:gridCol w:w="1560"/>
        <w:gridCol w:w="5520"/>
      </w:tblGrid>
      <w:tr w:rsidR="00C32A36" w:rsidRPr="00152E2E" w14:paraId="1E2B6D9D" w14:textId="77777777" w:rsidTr="00DA3F0C">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DA3F0C">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3629" w:type="dxa"/>
            <w:vMerge w:val="restart"/>
            <w:tcBorders>
              <w:top w:val="single" w:sz="4" w:space="0" w:color="auto"/>
              <w:left w:val="single" w:sz="4" w:space="0" w:color="auto"/>
              <w:right w:val="single" w:sz="4" w:space="0" w:color="auto"/>
            </w:tcBorders>
            <w:vAlign w:val="center"/>
          </w:tcPr>
          <w:p w14:paraId="1773B836" w14:textId="3465F5B6" w:rsidR="003E1B8B" w:rsidRPr="00152E2E" w:rsidRDefault="003E1B8B"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5520"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iných OP. </w:t>
            </w:r>
          </w:p>
        </w:tc>
      </w:tr>
      <w:tr w:rsidR="003E1B8B" w:rsidRPr="00152E2E" w14:paraId="4B1197FF" w14:textId="77777777" w:rsidTr="00DA3F0C">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3629"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32C240E4"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3906D0">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lastRenderedPageBreak/>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7DAD694F"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AE56B3">
        <w:rPr>
          <w:rFonts w:ascii="Arial" w:hAnsi="Arial" w:cs="Arial"/>
          <w:color w:val="000000" w:themeColor="text1"/>
          <w:sz w:val="19"/>
          <w:szCs w:val="19"/>
        </w:rPr>
        <w:t xml:space="preserve"> </w:t>
      </w:r>
      <w:r w:rsidR="00AE56B3"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B8D69EE"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tbl>
      <w:tblPr>
        <w:tblStyle w:val="TableGrid4"/>
        <w:tblW w:w="0" w:type="auto"/>
        <w:tblLook w:val="04A0" w:firstRow="1" w:lastRow="0" w:firstColumn="1" w:lastColumn="0" w:noHBand="0" w:noVBand="1"/>
      </w:tblPr>
      <w:tblGrid>
        <w:gridCol w:w="604"/>
        <w:gridCol w:w="2339"/>
        <w:gridCol w:w="3686"/>
        <w:gridCol w:w="1417"/>
        <w:gridCol w:w="1560"/>
        <w:gridCol w:w="5386"/>
      </w:tblGrid>
      <w:tr w:rsidR="00461B05" w:rsidRPr="00152E2E" w14:paraId="78D1310C" w14:textId="77777777" w:rsidTr="00DA3F0C">
        <w:trPr>
          <w:trHeight w:val="46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737984" w14:textId="77777777" w:rsidR="00461B05" w:rsidRPr="00152E2E" w:rsidRDefault="00461B05" w:rsidP="00461B05">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097FA3" w14:textId="77777777" w:rsidR="00461B05" w:rsidRPr="00152E2E" w:rsidRDefault="00461B05" w:rsidP="00461B05">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728361" w14:textId="77777777" w:rsidR="00461B05" w:rsidRPr="00152E2E" w:rsidRDefault="00461B05" w:rsidP="00461B05">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27011E" w14:textId="77777777" w:rsidR="00461B05" w:rsidRPr="00152E2E" w:rsidRDefault="00461B05" w:rsidP="00461B05">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D62D6C9" w14:textId="77777777" w:rsidR="00461B05" w:rsidRPr="00152E2E" w:rsidRDefault="00461B05" w:rsidP="00461B05">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3D68C4D" w14:textId="77777777" w:rsidR="00461B05" w:rsidRPr="00152E2E" w:rsidRDefault="00461B05" w:rsidP="00461B05">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461B05" w:rsidRPr="00152E2E" w14:paraId="0168346B" w14:textId="77777777" w:rsidTr="00DA3F0C">
        <w:trPr>
          <w:trHeight w:val="697"/>
        </w:trPr>
        <w:tc>
          <w:tcPr>
            <w:tcW w:w="604" w:type="dxa"/>
            <w:vMerge w:val="restart"/>
            <w:tcBorders>
              <w:top w:val="single" w:sz="4" w:space="0" w:color="auto"/>
              <w:left w:val="single" w:sz="4" w:space="0" w:color="auto"/>
              <w:right w:val="single" w:sz="4" w:space="0" w:color="auto"/>
            </w:tcBorders>
            <w:vAlign w:val="center"/>
          </w:tcPr>
          <w:p w14:paraId="0C5399B7" w14:textId="2F595498" w:rsidR="00461B05" w:rsidRPr="00152E2E" w:rsidRDefault="00461B05" w:rsidP="00461B0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1.</w:t>
            </w:r>
            <w:r>
              <w:rPr>
                <w:rFonts w:ascii="Arial" w:hAnsi="Arial" w:cs="Arial"/>
                <w:color w:val="000000" w:themeColor="text1"/>
                <w:sz w:val="19"/>
                <w:szCs w:val="19"/>
              </w:rPr>
              <w:t>8</w:t>
            </w:r>
          </w:p>
        </w:tc>
        <w:tc>
          <w:tcPr>
            <w:tcW w:w="2339" w:type="dxa"/>
            <w:vMerge w:val="restart"/>
            <w:tcBorders>
              <w:left w:val="single" w:sz="4" w:space="0" w:color="auto"/>
              <w:right w:val="single" w:sz="4" w:space="0" w:color="auto"/>
            </w:tcBorders>
            <w:vAlign w:val="center"/>
          </w:tcPr>
          <w:p w14:paraId="7E3CBACC" w14:textId="441852AA" w:rsidR="00461B05" w:rsidRPr="00152E2E" w:rsidRDefault="00461B05" w:rsidP="00B20270">
            <w:pPr>
              <w:spacing w:line="288" w:lineRule="auto"/>
              <w:rPr>
                <w:rFonts w:ascii="Arial" w:eastAsia="Helvetica" w:hAnsi="Arial" w:cs="Arial"/>
                <w:color w:val="000000" w:themeColor="text1"/>
                <w:sz w:val="19"/>
                <w:szCs w:val="19"/>
              </w:rPr>
            </w:pPr>
            <w:r>
              <w:rPr>
                <w:rFonts w:ascii="Arial" w:eastAsia="Times New Roman" w:hAnsi="Arial" w:cs="Arial"/>
                <w:sz w:val="19"/>
                <w:szCs w:val="19"/>
              </w:rPr>
              <w:t>Kvalita projektového zámeru</w:t>
            </w:r>
          </w:p>
        </w:tc>
        <w:tc>
          <w:tcPr>
            <w:tcW w:w="3686" w:type="dxa"/>
            <w:vMerge w:val="restart"/>
            <w:tcBorders>
              <w:left w:val="single" w:sz="4" w:space="0" w:color="auto"/>
              <w:right w:val="single" w:sz="4" w:space="0" w:color="auto"/>
            </w:tcBorders>
            <w:vAlign w:val="center"/>
          </w:tcPr>
          <w:p w14:paraId="7AD72296" w14:textId="60FFC561" w:rsidR="00461B05" w:rsidRPr="00152E2E" w:rsidRDefault="00461B05" w:rsidP="00451CA4">
            <w:pPr>
              <w:rPr>
                <w:rFonts w:ascii="Arial" w:hAnsi="Arial" w:cs="Arial"/>
                <w:color w:val="000000" w:themeColor="text1"/>
                <w:sz w:val="19"/>
                <w:szCs w:val="19"/>
              </w:rPr>
            </w:pPr>
            <w:r w:rsidRPr="004545D0">
              <w:rPr>
                <w:rFonts w:ascii="Arial" w:eastAsia="Times New Roman" w:hAnsi="Arial" w:cs="Arial"/>
                <w:sz w:val="19"/>
                <w:szCs w:val="19"/>
              </w:rPr>
              <w:t xml:space="preserve">Posudzuje </w:t>
            </w:r>
            <w:r w:rsidRPr="00A26147">
              <w:rPr>
                <w:rFonts w:ascii="Arial" w:eastAsia="Times New Roman" w:hAnsi="Arial" w:cs="Arial"/>
                <w:sz w:val="19"/>
                <w:szCs w:val="19"/>
              </w:rPr>
              <w:t xml:space="preserve">sa, či projektový zámer </w:t>
            </w:r>
            <w:r w:rsidRPr="00FC74CE">
              <w:rPr>
                <w:rFonts w:ascii="Arial" w:eastAsia="Times New Roman" w:hAnsi="Arial" w:cs="Arial"/>
                <w:sz w:val="19"/>
                <w:szCs w:val="19"/>
              </w:rPr>
              <w:t>vyhovel</w:t>
            </w:r>
            <w:r w:rsidRPr="00A26147">
              <w:rPr>
                <w:rFonts w:ascii="Arial" w:eastAsia="Times New Roman" w:hAnsi="Arial" w:cs="Arial"/>
                <w:sz w:val="19"/>
                <w:szCs w:val="19"/>
              </w:rPr>
              <w:t xml:space="preserve"> podmienk</w:t>
            </w:r>
            <w:r w:rsidRPr="00FC74CE">
              <w:rPr>
                <w:rFonts w:ascii="Arial" w:eastAsia="Times New Roman" w:hAnsi="Arial" w:cs="Arial"/>
                <w:sz w:val="19"/>
                <w:szCs w:val="19"/>
              </w:rPr>
              <w:t>am</w:t>
            </w:r>
            <w:r w:rsidRPr="00A26147">
              <w:rPr>
                <w:rFonts w:ascii="Arial" w:eastAsia="Times New Roman" w:hAnsi="Arial" w:cs="Arial"/>
                <w:sz w:val="19"/>
                <w:szCs w:val="19"/>
              </w:rPr>
              <w:t xml:space="preserve"> </w:t>
            </w:r>
            <w:r w:rsidRPr="00FC74CE">
              <w:rPr>
                <w:rFonts w:ascii="Arial" w:eastAsia="Times New Roman" w:hAnsi="Arial" w:cs="Arial"/>
                <w:sz w:val="19"/>
                <w:szCs w:val="19"/>
              </w:rPr>
              <w:t>stanoveným</w:t>
            </w:r>
            <w:r w:rsidRPr="00A26147">
              <w:rPr>
                <w:rFonts w:ascii="Arial" w:eastAsia="Times New Roman" w:hAnsi="Arial" w:cs="Arial"/>
                <w:sz w:val="19"/>
                <w:szCs w:val="19"/>
              </w:rPr>
              <w:t xml:space="preserve"> vo výzve na predkladanie projektových zámerov</w:t>
            </w:r>
            <w:r w:rsidR="00451CA4">
              <w:rPr>
                <w:rFonts w:ascii="Arial" w:eastAsia="Times New Roman" w:hAnsi="Arial" w:cs="Arial"/>
                <w:sz w:val="19"/>
                <w:szCs w:val="19"/>
              </w:rPr>
              <w:t>.</w:t>
            </w:r>
          </w:p>
        </w:tc>
        <w:tc>
          <w:tcPr>
            <w:tcW w:w="1417" w:type="dxa"/>
            <w:vMerge w:val="restart"/>
            <w:tcBorders>
              <w:left w:val="single" w:sz="4" w:space="0" w:color="auto"/>
              <w:right w:val="single" w:sz="4" w:space="0" w:color="auto"/>
            </w:tcBorders>
            <w:vAlign w:val="center"/>
          </w:tcPr>
          <w:p w14:paraId="2A56C5B6" w14:textId="4B175930" w:rsidR="00461B05" w:rsidRPr="00152E2E" w:rsidRDefault="00461B05" w:rsidP="00DA3F0C">
            <w:pPr>
              <w:spacing w:line="288" w:lineRule="auto"/>
              <w:jc w:val="center"/>
              <w:rPr>
                <w:rFonts w:ascii="Arial" w:eastAsia="Helvetica" w:hAnsi="Arial" w:cs="Arial"/>
                <w:color w:val="000000" w:themeColor="text1"/>
                <w:sz w:val="19"/>
                <w:szCs w:val="19"/>
                <w:u w:color="000000"/>
              </w:rPr>
            </w:pPr>
            <w:r w:rsidRPr="00152E2E">
              <w:rPr>
                <w:rFonts w:ascii="Arial" w:eastAsia="Times New Roman" w:hAnsi="Arial" w:cs="Arial"/>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5DEB9C46" w14:textId="77777777" w:rsidR="00461B05" w:rsidRPr="00152E2E" w:rsidRDefault="00461B05" w:rsidP="00461B05">
            <w:pPr>
              <w:widowControl w:val="0"/>
              <w:spacing w:line="288" w:lineRule="auto"/>
              <w:jc w:val="center"/>
              <w:rPr>
                <w:rFonts w:ascii="Arial" w:eastAsia="Helvetica" w:hAnsi="Arial" w:cs="Arial"/>
                <w:color w:val="000000" w:themeColor="text1"/>
                <w:sz w:val="19"/>
                <w:szCs w:val="19"/>
                <w:u w:color="000000"/>
              </w:rPr>
            </w:pPr>
            <w:r w:rsidRPr="00152E2E">
              <w:rPr>
                <w:rFonts w:ascii="Arial" w:eastAsia="Times New Roman" w:hAnsi="Arial" w:cs="Arial"/>
                <w:sz w:val="19"/>
                <w:szCs w:val="19"/>
              </w:rPr>
              <w:t>7</w:t>
            </w:r>
          </w:p>
        </w:tc>
        <w:tc>
          <w:tcPr>
            <w:tcW w:w="5386" w:type="dxa"/>
            <w:tcBorders>
              <w:top w:val="single" w:sz="4" w:space="0" w:color="auto"/>
              <w:left w:val="single" w:sz="4" w:space="0" w:color="auto"/>
              <w:bottom w:val="single" w:sz="4" w:space="0" w:color="auto"/>
              <w:right w:val="single" w:sz="4" w:space="0" w:color="auto"/>
            </w:tcBorders>
            <w:vAlign w:val="center"/>
          </w:tcPr>
          <w:p w14:paraId="32D71C5F" w14:textId="000DF161" w:rsidR="00461B05" w:rsidRPr="00152E2E" w:rsidRDefault="00461B05" w:rsidP="00451CA4">
            <w:pPr>
              <w:spacing w:line="288" w:lineRule="auto"/>
              <w:jc w:val="both"/>
              <w:rPr>
                <w:rFonts w:ascii="Arial" w:eastAsia="Helvetica" w:hAnsi="Arial" w:cs="Arial"/>
                <w:color w:val="000000" w:themeColor="text1"/>
                <w:sz w:val="19"/>
                <w:szCs w:val="19"/>
              </w:rPr>
            </w:pPr>
            <w:r>
              <w:rPr>
                <w:rFonts w:ascii="Arial" w:eastAsia="Times New Roman" w:hAnsi="Arial" w:cs="Arial"/>
                <w:sz w:val="19"/>
                <w:szCs w:val="19"/>
              </w:rPr>
              <w:t>Projektovému zámeru bola vydaná hodnotiaca správa projektového zámeru</w:t>
            </w:r>
            <w:r w:rsidR="00451CA4">
              <w:rPr>
                <w:rFonts w:ascii="Arial" w:eastAsia="Times New Roman" w:hAnsi="Arial" w:cs="Arial"/>
                <w:sz w:val="19"/>
                <w:szCs w:val="19"/>
              </w:rPr>
              <w:t xml:space="preserve"> alebo oznámenie o zastavení posudzovania projektového zámeru</w:t>
            </w:r>
            <w:r>
              <w:rPr>
                <w:rFonts w:ascii="Arial" w:eastAsia="Times New Roman" w:hAnsi="Arial" w:cs="Arial"/>
                <w:sz w:val="19"/>
                <w:szCs w:val="19"/>
              </w:rPr>
              <w:t xml:space="preserve">. </w:t>
            </w:r>
          </w:p>
        </w:tc>
      </w:tr>
      <w:tr w:rsidR="00461B05" w:rsidRPr="00152E2E" w14:paraId="6228192D" w14:textId="77777777" w:rsidTr="00DA3F0C">
        <w:trPr>
          <w:trHeight w:val="697"/>
        </w:trPr>
        <w:tc>
          <w:tcPr>
            <w:tcW w:w="604" w:type="dxa"/>
            <w:vMerge/>
            <w:tcBorders>
              <w:left w:val="single" w:sz="4" w:space="0" w:color="auto"/>
              <w:bottom w:val="single" w:sz="4" w:space="0" w:color="auto"/>
              <w:right w:val="single" w:sz="4" w:space="0" w:color="auto"/>
            </w:tcBorders>
            <w:vAlign w:val="center"/>
          </w:tcPr>
          <w:p w14:paraId="15AFA06D" w14:textId="77777777" w:rsidR="00461B05" w:rsidRPr="00152E2E" w:rsidRDefault="00461B05" w:rsidP="00461B05">
            <w:pPr>
              <w:spacing w:line="288" w:lineRule="auto"/>
              <w:jc w:val="center"/>
              <w:rPr>
                <w:rFonts w:ascii="Arial" w:hAnsi="Arial" w:cs="Arial"/>
                <w:color w:val="000000" w:themeColor="text1"/>
                <w:sz w:val="19"/>
                <w:szCs w:val="19"/>
              </w:rPr>
            </w:pPr>
          </w:p>
        </w:tc>
        <w:tc>
          <w:tcPr>
            <w:tcW w:w="2339" w:type="dxa"/>
            <w:vMerge/>
            <w:tcBorders>
              <w:left w:val="single" w:sz="4" w:space="0" w:color="auto"/>
              <w:right w:val="single" w:sz="4" w:space="0" w:color="auto"/>
            </w:tcBorders>
            <w:vAlign w:val="center"/>
          </w:tcPr>
          <w:p w14:paraId="0DAA27E1" w14:textId="77777777" w:rsidR="00461B05" w:rsidRPr="00152E2E" w:rsidRDefault="00461B05" w:rsidP="00461B05">
            <w:pPr>
              <w:spacing w:line="288" w:lineRule="auto"/>
              <w:rPr>
                <w:rFonts w:ascii="Arial" w:eastAsia="Helvetica" w:hAnsi="Arial" w:cs="Arial"/>
                <w:color w:val="000000" w:themeColor="text1"/>
                <w:sz w:val="19"/>
                <w:szCs w:val="19"/>
              </w:rPr>
            </w:pPr>
          </w:p>
        </w:tc>
        <w:tc>
          <w:tcPr>
            <w:tcW w:w="3686" w:type="dxa"/>
            <w:vMerge/>
            <w:tcBorders>
              <w:left w:val="single" w:sz="4" w:space="0" w:color="auto"/>
              <w:right w:val="single" w:sz="4" w:space="0" w:color="auto"/>
            </w:tcBorders>
            <w:vAlign w:val="center"/>
          </w:tcPr>
          <w:p w14:paraId="53C89D25" w14:textId="77777777" w:rsidR="00461B05" w:rsidRPr="00152E2E" w:rsidRDefault="00461B05" w:rsidP="00461B05">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524171B0" w14:textId="77777777" w:rsidR="00461B05" w:rsidRPr="00152E2E" w:rsidRDefault="00461B05" w:rsidP="00461B05">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33B35BFB" w14:textId="77777777" w:rsidR="00461B05" w:rsidRPr="00152E2E" w:rsidRDefault="00461B05" w:rsidP="00461B05">
            <w:pPr>
              <w:widowControl w:val="0"/>
              <w:spacing w:line="288" w:lineRule="auto"/>
              <w:jc w:val="center"/>
              <w:rPr>
                <w:rFonts w:ascii="Arial" w:eastAsia="Helvetica" w:hAnsi="Arial" w:cs="Arial"/>
                <w:color w:val="000000" w:themeColor="text1"/>
                <w:sz w:val="19"/>
                <w:szCs w:val="19"/>
                <w:u w:color="000000"/>
              </w:rPr>
            </w:pPr>
            <w:r w:rsidRPr="00152E2E">
              <w:rPr>
                <w:rFonts w:ascii="Arial" w:eastAsia="Times New Roman" w:hAnsi="Arial" w:cs="Arial"/>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tcPr>
          <w:p w14:paraId="02DC8D5F" w14:textId="31F1B483" w:rsidR="00461B05" w:rsidRPr="00152E2E" w:rsidRDefault="00451CA4" w:rsidP="00461B05">
            <w:pPr>
              <w:spacing w:line="288" w:lineRule="auto"/>
              <w:jc w:val="both"/>
              <w:rPr>
                <w:rFonts w:ascii="Arial" w:eastAsia="Helvetica" w:hAnsi="Arial" w:cs="Arial"/>
                <w:color w:val="000000" w:themeColor="text1"/>
                <w:sz w:val="19"/>
                <w:szCs w:val="19"/>
              </w:rPr>
            </w:pPr>
            <w:r>
              <w:rPr>
                <w:rFonts w:ascii="Arial" w:eastAsia="Times New Roman" w:hAnsi="Arial" w:cs="Arial"/>
                <w:sz w:val="19"/>
                <w:szCs w:val="19"/>
              </w:rPr>
              <w:t>Neuplatňuje sa.</w:t>
            </w:r>
            <w:r>
              <w:rPr>
                <w:rStyle w:val="Odkaznapoznmkupodiarou"/>
                <w:rFonts w:ascii="Arial" w:eastAsia="Times New Roman" w:hAnsi="Arial"/>
                <w:sz w:val="19"/>
                <w:szCs w:val="19"/>
              </w:rPr>
              <w:footnoteReference w:id="6"/>
            </w:r>
          </w:p>
        </w:tc>
      </w:tr>
    </w:tbl>
    <w:p w14:paraId="309D0CE3" w14:textId="2892837D" w:rsidR="00461B05" w:rsidRPr="00152E2E" w:rsidRDefault="00461B05" w:rsidP="00461B05">
      <w:pPr>
        <w:spacing w:before="120"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Hodnotiaca správa projektového zámeru</w:t>
      </w:r>
      <w:r w:rsidR="00F83EBC">
        <w:rPr>
          <w:rFonts w:ascii="Arial" w:hAnsi="Arial" w:cs="Arial"/>
          <w:color w:val="000000" w:themeColor="text1"/>
          <w:sz w:val="19"/>
          <w:szCs w:val="19"/>
        </w:rPr>
        <w:t>, Oznámenie o zastavení posudzovania projektového zámeru</w:t>
      </w:r>
      <w:r w:rsidRPr="00152E2E">
        <w:rPr>
          <w:rFonts w:ascii="Arial" w:hAnsi="Arial" w:cs="Arial"/>
          <w:color w:val="000000" w:themeColor="text1"/>
          <w:sz w:val="19"/>
          <w:szCs w:val="19"/>
        </w:rPr>
        <w:t>.</w:t>
      </w:r>
    </w:p>
    <w:p w14:paraId="3878B251" w14:textId="4157DC2E" w:rsidR="00DA0D64" w:rsidRDefault="004D4135" w:rsidP="00DA0D64">
      <w:pPr>
        <w:spacing w:before="120" w:after="120"/>
        <w:jc w:val="both"/>
        <w:rPr>
          <w:rFonts w:ascii="Arial" w:hAnsi="Arial" w:cs="Arial"/>
          <w:color w:val="000000" w:themeColor="text1"/>
          <w:sz w:val="19"/>
          <w:szCs w:val="19"/>
        </w:rPr>
      </w:pPr>
      <w:r>
        <w:rPr>
          <w:rFonts w:ascii="Arial" w:hAnsi="Arial" w:cs="Arial"/>
          <w:color w:val="000000" w:themeColor="text1"/>
          <w:sz w:val="19"/>
          <w:szCs w:val="19"/>
        </w:rPr>
        <w:t xml:space="preserve">Hodnotiteľ </w:t>
      </w:r>
      <w:r w:rsidR="00273F5E" w:rsidRPr="003643D1">
        <w:rPr>
          <w:rFonts w:ascii="Arial" w:hAnsi="Arial" w:cs="Arial"/>
          <w:color w:val="000000" w:themeColor="text1"/>
          <w:sz w:val="19"/>
          <w:szCs w:val="19"/>
        </w:rPr>
        <w:t xml:space="preserve">priradí </w:t>
      </w:r>
      <w:r w:rsidR="00F83EBC">
        <w:rPr>
          <w:rFonts w:ascii="Arial" w:hAnsi="Arial" w:cs="Arial"/>
          <w:color w:val="000000" w:themeColor="text1"/>
          <w:sz w:val="19"/>
          <w:szCs w:val="19"/>
        </w:rPr>
        <w:t>ŽoNFP, ktorej bola k projektovému zámeru</w:t>
      </w:r>
      <w:r w:rsidR="009150FF">
        <w:rPr>
          <w:rFonts w:ascii="Arial" w:hAnsi="Arial" w:cs="Arial"/>
          <w:color w:val="000000" w:themeColor="text1"/>
          <w:sz w:val="19"/>
          <w:szCs w:val="19"/>
        </w:rPr>
        <w:t xml:space="preserve"> vydaná </w:t>
      </w:r>
      <w:r w:rsidR="00F83EBC">
        <w:rPr>
          <w:rFonts w:ascii="Arial" w:hAnsi="Arial" w:cs="Arial"/>
          <w:color w:val="000000" w:themeColor="text1"/>
          <w:sz w:val="19"/>
          <w:szCs w:val="19"/>
        </w:rPr>
        <w:t>pozitívna/negatívna hodnotiaca správa alebo oznámenie o zastavení posudzovania projektového zámeru</w:t>
      </w:r>
      <w:r w:rsidR="00B20270">
        <w:rPr>
          <w:rFonts w:ascii="Arial" w:hAnsi="Arial" w:cs="Arial"/>
          <w:color w:val="000000" w:themeColor="text1"/>
          <w:sz w:val="19"/>
          <w:szCs w:val="19"/>
        </w:rPr>
        <w:t>,</w:t>
      </w:r>
      <w:r w:rsidR="00F83EBC">
        <w:rPr>
          <w:rFonts w:ascii="Arial" w:hAnsi="Arial" w:cs="Arial"/>
          <w:color w:val="000000" w:themeColor="text1"/>
          <w:sz w:val="19"/>
          <w:szCs w:val="19"/>
        </w:rPr>
        <w:t xml:space="preserve"> </w:t>
      </w:r>
      <w:r w:rsidR="00273F5E" w:rsidRPr="003643D1">
        <w:rPr>
          <w:rFonts w:ascii="Arial" w:hAnsi="Arial" w:cs="Arial"/>
          <w:color w:val="000000" w:themeColor="text1"/>
          <w:sz w:val="19"/>
          <w:szCs w:val="19"/>
        </w:rPr>
        <w:t>bodov</w:t>
      </w:r>
      <w:r w:rsidR="00DA0D64">
        <w:rPr>
          <w:rFonts w:ascii="Arial" w:hAnsi="Arial" w:cs="Arial"/>
          <w:color w:val="000000" w:themeColor="text1"/>
          <w:sz w:val="19"/>
          <w:szCs w:val="19"/>
        </w:rPr>
        <w:t>ú</w:t>
      </w:r>
      <w:r w:rsidR="00273F5E" w:rsidRPr="003643D1">
        <w:rPr>
          <w:rFonts w:ascii="Arial" w:hAnsi="Arial" w:cs="Arial"/>
          <w:color w:val="000000" w:themeColor="text1"/>
          <w:sz w:val="19"/>
          <w:szCs w:val="19"/>
        </w:rPr>
        <w:t xml:space="preserve"> hodnotu (7) bodov</w:t>
      </w:r>
      <w:r w:rsidR="00F83EBC">
        <w:rPr>
          <w:rFonts w:ascii="Arial" w:hAnsi="Arial" w:cs="Arial"/>
          <w:color w:val="000000" w:themeColor="text1"/>
          <w:sz w:val="19"/>
          <w:szCs w:val="19"/>
        </w:rPr>
        <w:t xml:space="preserve">. </w:t>
      </w:r>
      <w:r w:rsidR="00DA0D64">
        <w:rPr>
          <w:rFonts w:ascii="Arial" w:hAnsi="Arial" w:cs="Arial"/>
          <w:color w:val="000000" w:themeColor="text1"/>
          <w:sz w:val="19"/>
          <w:szCs w:val="19"/>
        </w:rPr>
        <w:t>Bodové hodnotenie (0) sa pri hodnotení predmetného kritéria neuplatňuje</w:t>
      </w:r>
      <w:r w:rsidR="00F83EBC">
        <w:rPr>
          <w:rFonts w:ascii="Arial" w:hAnsi="Arial" w:cs="Arial"/>
          <w:color w:val="000000" w:themeColor="text1"/>
          <w:sz w:val="19"/>
          <w:szCs w:val="19"/>
        </w:rPr>
        <w:t>.</w:t>
      </w:r>
      <w:r w:rsidR="00B20270">
        <w:rPr>
          <w:rFonts w:ascii="Arial" w:hAnsi="Arial" w:cs="Arial"/>
          <w:color w:val="000000" w:themeColor="text1"/>
          <w:sz w:val="19"/>
          <w:szCs w:val="19"/>
        </w:rPr>
        <w:t xml:space="preserve"> </w:t>
      </w:r>
    </w:p>
    <w:p w14:paraId="4DD0CFF6" w14:textId="695E3648" w:rsidR="00461B05" w:rsidRDefault="00461B05" w:rsidP="00461B05">
      <w:pPr>
        <w:spacing w:after="120" w:line="288" w:lineRule="auto"/>
        <w:jc w:val="both"/>
        <w:rPr>
          <w:rFonts w:ascii="Arial" w:eastAsia="Arial Unicode MS" w:hAnsi="Arial" w:cs="Arial"/>
          <w:color w:val="000000" w:themeColor="text1"/>
          <w:sz w:val="19"/>
          <w:szCs w:val="19"/>
        </w:rPr>
      </w:pPr>
      <w:r w:rsidRPr="003643D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3643D1">
        <w:rPr>
          <w:rFonts w:ascii="Arial" w:eastAsia="Arial Unicode MS" w:hAnsi="Arial" w:cs="Arial"/>
          <w:color w:val="000000" w:themeColor="text1"/>
          <w:sz w:val="19"/>
          <w:szCs w:val="19"/>
        </w:rPr>
        <w:t>Hodnotiteľ je povinný uviesť odpoveď pri každom konkrétnom hodnotení bodového kritéria.</w:t>
      </w:r>
    </w:p>
    <w:p w14:paraId="0F4F4487" w14:textId="27D8B96D" w:rsidR="00140F7A" w:rsidRDefault="00140F7A" w:rsidP="00973C38">
      <w:pPr>
        <w:spacing w:after="120" w:line="288" w:lineRule="auto"/>
        <w:jc w:val="both"/>
        <w:rPr>
          <w:rFonts w:ascii="Arial" w:eastAsia="Arial Unicode MS" w:hAnsi="Arial" w:cs="Arial"/>
          <w:color w:val="000000" w:themeColor="text1"/>
          <w:sz w:val="19"/>
          <w:szCs w:val="19"/>
        </w:rPr>
      </w:pPr>
    </w:p>
    <w:p w14:paraId="404E548D" w14:textId="23CB1355" w:rsidR="00A145F5" w:rsidRDefault="00A145F5" w:rsidP="00973C38">
      <w:pPr>
        <w:spacing w:after="120" w:line="288" w:lineRule="auto"/>
        <w:jc w:val="both"/>
        <w:rPr>
          <w:rFonts w:ascii="Arial" w:eastAsia="Arial Unicode MS" w:hAnsi="Arial" w:cs="Arial"/>
          <w:color w:val="000000" w:themeColor="text1"/>
          <w:sz w:val="19"/>
          <w:szCs w:val="19"/>
        </w:rPr>
      </w:pPr>
    </w:p>
    <w:p w14:paraId="40B16D02" w14:textId="77777777" w:rsidR="00A145F5" w:rsidRDefault="00A145F5" w:rsidP="00973C38">
      <w:pPr>
        <w:spacing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2339"/>
        <w:gridCol w:w="3686"/>
        <w:gridCol w:w="1417"/>
        <w:gridCol w:w="1560"/>
        <w:gridCol w:w="5386"/>
      </w:tblGrid>
      <w:tr w:rsidR="00D60222" w:rsidRPr="00152E2E" w14:paraId="7E1A3250" w14:textId="77777777" w:rsidTr="00DA3F0C">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DA3F0C">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B7643" w:rsidRPr="00152E2E" w14:paraId="22DF6D85" w14:textId="77777777" w:rsidTr="00DA3F0C">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66EC745" w14:textId="47E892FA"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B7643" w:rsidRPr="00152E2E" w14:paraId="07AD65C7" w14:textId="77777777" w:rsidTr="00DA3F0C">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9DD3E58" w14:textId="7899073D"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9503D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1C2B0D87"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B2BC80" w14:textId="77777777" w:rsidR="00A76017" w:rsidRPr="00152E2E" w:rsidRDefault="00A76017"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634"/>
        <w:gridCol w:w="1417"/>
        <w:gridCol w:w="1560"/>
        <w:gridCol w:w="5386"/>
      </w:tblGrid>
      <w:tr w:rsidR="004A7540" w:rsidRPr="00152E2E" w14:paraId="0F31A32C" w14:textId="77777777" w:rsidTr="002D3085">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4E32B2EB" w14:textId="77777777" w:rsidTr="002D3085">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634"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219430F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BB6C866" w14:textId="5608234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B7643" w:rsidRPr="00152E2E" w14:paraId="47AB5723" w14:textId="77777777" w:rsidTr="002D3085">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1EABB72F" w14:textId="1617CED6"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C9F55CC" w14:textId="3C12F3E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B7643" w:rsidRPr="00152E2E" w14:paraId="5C9617B2" w14:textId="77777777" w:rsidTr="002D3085">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B581121" w14:textId="2A76B99C"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152E2E"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DC703D">
        <w:rPr>
          <w:rFonts w:ascii="Arial" w:hAnsi="Arial" w:cs="Arial"/>
          <w:color w:val="000000" w:themeColor="text1"/>
          <w:sz w:val="19"/>
          <w:szCs w:val="19"/>
          <w:lang w:val="sk-SK"/>
        </w:rPr>
        <w:t xml:space="preserve">, resp. čiastkové práce na </w:t>
      </w:r>
      <w:r w:rsidRPr="00152E2E">
        <w:rPr>
          <w:rFonts w:ascii="Arial" w:hAnsi="Arial" w:cs="Arial"/>
          <w:color w:val="000000" w:themeColor="text1"/>
          <w:sz w:val="19"/>
          <w:szCs w:val="19"/>
          <w:lang w:val="sk-SK"/>
        </w:rPr>
        <w:t>projekt</w:t>
      </w:r>
      <w:r w:rsidR="00DC703D">
        <w:rPr>
          <w:rFonts w:ascii="Arial" w:hAnsi="Arial" w:cs="Arial"/>
          <w:color w:val="000000" w:themeColor="text1"/>
          <w:sz w:val="19"/>
          <w:szCs w:val="19"/>
          <w:lang w:val="sk-SK"/>
        </w:rPr>
        <w:t>e</w:t>
      </w:r>
      <w:r w:rsidRPr="00152E2E">
        <w:rPr>
          <w:rFonts w:ascii="Arial" w:hAnsi="Arial" w:cs="Arial"/>
          <w:color w:val="000000" w:themeColor="text1"/>
          <w:sz w:val="19"/>
          <w:szCs w:val="19"/>
          <w:lang w:val="sk-SK"/>
        </w:rPr>
        <w:t xml:space="preserve"> na seba vecne a logicky nadväzujú;</w:t>
      </w:r>
    </w:p>
    <w:p w14:paraId="3A270A6F" w14:textId="77777777" w:rsidR="00636D65" w:rsidRPr="00152E2E"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199"/>
        <w:gridCol w:w="3685"/>
        <w:gridCol w:w="1559"/>
        <w:gridCol w:w="1560"/>
        <w:gridCol w:w="5386"/>
      </w:tblGrid>
      <w:tr w:rsidR="004A7540" w:rsidRPr="00152E2E" w14:paraId="4FC69F1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DA3F0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386"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DA3F0C">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1B0E0B1C"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4"/>
        <w:gridCol w:w="2389"/>
        <w:gridCol w:w="3494"/>
        <w:gridCol w:w="1559"/>
        <w:gridCol w:w="1560"/>
        <w:gridCol w:w="5520"/>
      </w:tblGrid>
      <w:tr w:rsidR="004A7540" w:rsidRPr="00152E2E" w14:paraId="630F802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7274CC01" w14:textId="77777777" w:rsidTr="00DA3F0C">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490BD1F3"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2.4</w:t>
            </w:r>
          </w:p>
        </w:tc>
        <w:tc>
          <w:tcPr>
            <w:tcW w:w="2389" w:type="dxa"/>
            <w:vMerge w:val="restart"/>
            <w:tcBorders>
              <w:left w:val="single" w:sz="4" w:space="0" w:color="auto"/>
              <w:right w:val="single" w:sz="4" w:space="0" w:color="auto"/>
            </w:tcBorders>
            <w:vAlign w:val="center"/>
            <w:hideMark/>
          </w:tcPr>
          <w:p w14:paraId="25FCDCF7" w14:textId="4038F1A9" w:rsidR="002B7643" w:rsidRPr="00152E2E" w:rsidRDefault="002B7643"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Práca s rodinou v zariadeniach SPOD</w:t>
            </w:r>
            <w:r w:rsidR="00A76017">
              <w:rPr>
                <w:rFonts w:ascii="Arial" w:hAnsi="Arial" w:cs="Arial"/>
                <w:color w:val="000000" w:themeColor="text1"/>
                <w:sz w:val="19"/>
                <w:szCs w:val="19"/>
              </w:rPr>
              <w:t>a</w:t>
            </w:r>
            <w:r w:rsidRPr="00152E2E">
              <w:rPr>
                <w:rFonts w:ascii="Arial" w:hAnsi="Arial" w:cs="Arial"/>
                <w:color w:val="000000" w:themeColor="text1"/>
                <w:sz w:val="19"/>
                <w:szCs w:val="19"/>
              </w:rPr>
              <w:t>SK a sociálnych služieb</w:t>
            </w:r>
          </w:p>
        </w:tc>
        <w:tc>
          <w:tcPr>
            <w:tcW w:w="3494" w:type="dxa"/>
            <w:vMerge w:val="restart"/>
            <w:tcBorders>
              <w:left w:val="single" w:sz="4" w:space="0" w:color="auto"/>
              <w:right w:val="single" w:sz="4" w:space="0" w:color="auto"/>
            </w:tcBorders>
            <w:vAlign w:val="center"/>
            <w:hideMark/>
          </w:tcPr>
          <w:p w14:paraId="70B5A839" w14:textId="0B49423F" w:rsidR="002B7643" w:rsidRPr="00152E2E" w:rsidRDefault="002B7643" w:rsidP="009F5DD9">
            <w:pPr>
              <w:spacing w:line="288" w:lineRule="auto"/>
              <w:rPr>
                <w:rFonts w:ascii="Arial" w:hAnsi="Arial" w:cs="Arial"/>
                <w:i/>
                <w:color w:val="000000" w:themeColor="text1"/>
                <w:sz w:val="19"/>
                <w:szCs w:val="19"/>
              </w:rPr>
            </w:pPr>
            <w:r w:rsidRPr="00152E2E">
              <w:rPr>
                <w:rFonts w:ascii="Arial" w:hAnsi="Arial" w:cs="Arial"/>
                <w:color w:val="000000" w:themeColor="text1"/>
                <w:sz w:val="19"/>
                <w:szCs w:val="19"/>
              </w:rPr>
              <w:t>Projekt vytvára priestor na podporu práce s rodinou a osobami blízkymi vo vzťahu s klientom.</w:t>
            </w:r>
          </w:p>
        </w:tc>
        <w:tc>
          <w:tcPr>
            <w:tcW w:w="1559" w:type="dxa"/>
            <w:vMerge w:val="restart"/>
            <w:tcBorders>
              <w:left w:val="single" w:sz="4" w:space="0" w:color="auto"/>
              <w:right w:val="single" w:sz="4" w:space="0" w:color="auto"/>
            </w:tcBorders>
            <w:vAlign w:val="center"/>
          </w:tcPr>
          <w:p w14:paraId="147F2110" w14:textId="77777777" w:rsidR="002B7643" w:rsidRPr="00152E2E" w:rsidRDefault="002B7643" w:rsidP="009F5DD9">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7E8893D"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E5B117" w14:textId="4157F0F5"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w:t>
            </w:r>
          </w:p>
        </w:tc>
        <w:tc>
          <w:tcPr>
            <w:tcW w:w="5520" w:type="dxa"/>
            <w:tcBorders>
              <w:top w:val="single" w:sz="4" w:space="0" w:color="auto"/>
              <w:left w:val="single" w:sz="4" w:space="0" w:color="auto"/>
              <w:bottom w:val="single" w:sz="4" w:space="0" w:color="auto"/>
              <w:right w:val="single" w:sz="4" w:space="0" w:color="auto"/>
            </w:tcBorders>
            <w:vAlign w:val="center"/>
            <w:hideMark/>
          </w:tcPr>
          <w:p w14:paraId="5CC7A794" w14:textId="2214ACC8"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 aj ambulantnú formu práce s rodinou </w:t>
            </w:r>
            <w:r w:rsidRPr="00152E2E">
              <w:rPr>
                <w:rFonts w:ascii="Arial" w:hAnsi="Arial" w:cs="Arial"/>
                <w:color w:val="000000" w:themeColor="text1"/>
                <w:sz w:val="19"/>
                <w:szCs w:val="19"/>
              </w:rPr>
              <w:t>a osobami blízkymi vo vzťahu s klientom.</w:t>
            </w:r>
          </w:p>
        </w:tc>
      </w:tr>
      <w:tr w:rsidR="002B7643" w:rsidRPr="00152E2E" w14:paraId="0F48E8F6" w14:textId="77777777" w:rsidTr="00DA3F0C">
        <w:trPr>
          <w:trHeight w:val="285"/>
        </w:trPr>
        <w:tc>
          <w:tcPr>
            <w:tcW w:w="604" w:type="dxa"/>
            <w:vMerge/>
            <w:tcBorders>
              <w:left w:val="single" w:sz="4" w:space="0" w:color="auto"/>
              <w:right w:val="single" w:sz="4" w:space="0" w:color="auto"/>
            </w:tcBorders>
            <w:vAlign w:val="center"/>
            <w:hideMark/>
          </w:tcPr>
          <w:p w14:paraId="05C32A25"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hideMark/>
          </w:tcPr>
          <w:p w14:paraId="15CFE53D"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hideMark/>
          </w:tcPr>
          <w:p w14:paraId="639A1838"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9A00BFD" w14:textId="2970E518"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vAlign w:val="center"/>
            <w:hideMark/>
          </w:tcPr>
          <w:p w14:paraId="7BF8B51C" w14:textId="1A66E88B"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alebo ambulantnú prácu s rodinou </w:t>
            </w:r>
            <w:r w:rsidRPr="00152E2E">
              <w:rPr>
                <w:rFonts w:ascii="Arial" w:hAnsi="Arial" w:cs="Arial"/>
                <w:color w:val="000000" w:themeColor="text1"/>
                <w:sz w:val="19"/>
                <w:szCs w:val="19"/>
              </w:rPr>
              <w:t>a osobami blízkymi vo vzťahu s klientom.</w:t>
            </w:r>
          </w:p>
        </w:tc>
      </w:tr>
      <w:tr w:rsidR="002B7643" w:rsidRPr="00152E2E" w14:paraId="742DE57B" w14:textId="77777777" w:rsidTr="00DA3F0C">
        <w:trPr>
          <w:trHeight w:val="467"/>
        </w:trPr>
        <w:tc>
          <w:tcPr>
            <w:tcW w:w="604" w:type="dxa"/>
            <w:vMerge/>
            <w:tcBorders>
              <w:left w:val="single" w:sz="4" w:space="0" w:color="auto"/>
              <w:bottom w:val="single" w:sz="4" w:space="0" w:color="auto"/>
              <w:right w:val="single" w:sz="4" w:space="0" w:color="auto"/>
            </w:tcBorders>
            <w:vAlign w:val="center"/>
          </w:tcPr>
          <w:p w14:paraId="2CC9FF64"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tcPr>
          <w:p w14:paraId="5C575965"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tcPr>
          <w:p w14:paraId="1E0D6F21"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tcPr>
          <w:p w14:paraId="046D0D00"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66985B77" w14:textId="3F19372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vAlign w:val="center"/>
          </w:tcPr>
          <w:p w14:paraId="7DF9D358" w14:textId="40D4423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sz w:val="19"/>
                <w:szCs w:val="19"/>
              </w:rPr>
              <w:t xml:space="preserve">Projekt nevytvára priestor na prácu s rodinou </w:t>
            </w:r>
            <w:r w:rsidRPr="00152E2E">
              <w:rPr>
                <w:rFonts w:ascii="Arial" w:hAnsi="Arial" w:cs="Arial"/>
                <w:color w:val="000000" w:themeColor="text1"/>
                <w:sz w:val="19"/>
                <w:szCs w:val="19"/>
              </w:rPr>
              <w:t>a osobami blízkymi vo vzťahu s klientom.</w:t>
            </w:r>
          </w:p>
        </w:tc>
      </w:tr>
    </w:tbl>
    <w:p w14:paraId="416C6949" w14:textId="6BB035A4" w:rsidR="00B1405B" w:rsidRPr="00152E2E" w:rsidRDefault="00B1405B" w:rsidP="0065684A">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lastRenderedPageBreak/>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 príloha Opis projektu.</w:t>
      </w:r>
    </w:p>
    <w:p w14:paraId="770FD9C7" w14:textId="01F0C273"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posudzuje</w:t>
      </w:r>
      <w:r w:rsidR="008337E0">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akou formou projekt priamo vytvára podmienky podporujúce kontakt medzi klientom zariadenia a rodinou, resp. s blízkymi osobami. Súčasťou vytvárania priestorových podmienok má byť aj popis plánovaných aktivít cielene smerovaných pre prácu s </w:t>
      </w:r>
      <w:r w:rsidRPr="00152E2E">
        <w:rPr>
          <w:rFonts w:ascii="Arial" w:hAnsi="Arial" w:cs="Arial"/>
          <w:sz w:val="19"/>
          <w:szCs w:val="19"/>
          <w:lang w:val="sk-SK"/>
        </w:rPr>
        <w:t xml:space="preserve">rodinou </w:t>
      </w:r>
      <w:r w:rsidRPr="00152E2E">
        <w:rPr>
          <w:rFonts w:ascii="Arial" w:hAnsi="Arial" w:cs="Arial"/>
          <w:color w:val="000000" w:themeColor="text1"/>
          <w:sz w:val="19"/>
          <w:szCs w:val="19"/>
          <w:lang w:val="sk-SK"/>
        </w:rPr>
        <w:t>a osobami blízkymi vo vzťahu s klientom. Projekt má uvádzať konkrétne postupy, aktivity a spôsob ich realizácie, nie len záujem o začlenenie klientov v deklaratórnej rovine.</w:t>
      </w:r>
    </w:p>
    <w:p w14:paraId="36229357" w14:textId="77777777"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(4,2,0) v zmysle popisu aplikácie hodnotiaceho kritéria.</w:t>
      </w:r>
    </w:p>
    <w:p w14:paraId="2B283B01" w14:textId="2B10DB2A" w:rsidR="00B1405B" w:rsidRDefault="00B1405B" w:rsidP="006E7861">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037509D" w14:textId="77777777" w:rsidR="00973C38" w:rsidRPr="00152E2E" w:rsidRDefault="00973C38" w:rsidP="006E7861">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603"/>
        <w:gridCol w:w="2398"/>
        <w:gridCol w:w="3486"/>
        <w:gridCol w:w="1559"/>
        <w:gridCol w:w="1560"/>
        <w:gridCol w:w="5520"/>
      </w:tblGrid>
      <w:tr w:rsidR="004A7540" w:rsidRPr="00152E2E" w14:paraId="3F4FD44D"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152E2E" w:rsidRDefault="004A7540" w:rsidP="00B31F1B">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53277EFC" w14:textId="77777777" w:rsidTr="00DA3F0C">
        <w:trPr>
          <w:trHeight w:val="445"/>
        </w:trPr>
        <w:tc>
          <w:tcPr>
            <w:tcW w:w="603"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151C813"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2.5</w:t>
            </w:r>
          </w:p>
        </w:tc>
        <w:tc>
          <w:tcPr>
            <w:tcW w:w="2398" w:type="dxa"/>
            <w:vMerge w:val="restart"/>
            <w:tcBorders>
              <w:left w:val="single" w:sz="4" w:space="0" w:color="auto"/>
              <w:right w:val="single" w:sz="4" w:space="0" w:color="auto"/>
            </w:tcBorders>
            <w:vAlign w:val="center"/>
            <w:hideMark/>
          </w:tcPr>
          <w:p w14:paraId="3EAE7A23" w14:textId="4C86C3F6"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Príspevok projektu k začleňovaniu cieľových skupín do spoločnosti a na trh práce</w:t>
            </w:r>
          </w:p>
        </w:tc>
        <w:tc>
          <w:tcPr>
            <w:tcW w:w="3486" w:type="dxa"/>
            <w:vMerge w:val="restart"/>
            <w:tcBorders>
              <w:left w:val="single" w:sz="4" w:space="0" w:color="auto"/>
              <w:right w:val="single" w:sz="4" w:space="0" w:color="auto"/>
            </w:tcBorders>
            <w:vAlign w:val="center"/>
          </w:tcPr>
          <w:p w14:paraId="45A58FE8" w14:textId="6DAFBD73" w:rsidR="002B7643" w:rsidRPr="00152E2E" w:rsidRDefault="002B7643" w:rsidP="009F5DD9">
            <w:pPr>
              <w:spacing w:line="288" w:lineRule="auto"/>
              <w:ind w:left="-26"/>
              <w:contextualSpacing/>
              <w:jc w:val="both"/>
              <w:rPr>
                <w:rFonts w:ascii="Arial" w:eastAsia="Times New Roman" w:hAnsi="Arial" w:cs="Arial"/>
                <w:color w:val="000000" w:themeColor="text1"/>
                <w:sz w:val="19"/>
                <w:szCs w:val="19"/>
                <w:lang w:bidi="en-US"/>
              </w:rPr>
            </w:pPr>
            <w:r w:rsidRPr="00152E2E">
              <w:rPr>
                <w:rFonts w:ascii="Arial" w:hAnsi="Arial" w:cs="Arial"/>
                <w:color w:val="000000" w:themeColor="text1"/>
                <w:sz w:val="19"/>
                <w:szCs w:val="19"/>
              </w:rPr>
              <w:t>Kritérium hodnotí pozitívny dopad plánovaných aktivít na začlenenie cieľových skupín do spoločnosti a prípadne na trh práce.</w:t>
            </w:r>
          </w:p>
        </w:tc>
        <w:tc>
          <w:tcPr>
            <w:tcW w:w="1559" w:type="dxa"/>
            <w:vMerge w:val="restart"/>
            <w:tcBorders>
              <w:left w:val="single" w:sz="4" w:space="0" w:color="auto"/>
              <w:right w:val="single" w:sz="4" w:space="0" w:color="auto"/>
            </w:tcBorders>
            <w:vAlign w:val="center"/>
          </w:tcPr>
          <w:p w14:paraId="2614B2F0" w14:textId="0A03DB51"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321660D" w14:textId="3FC008CB"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hideMark/>
          </w:tcPr>
          <w:p w14:paraId="3354B16D" w14:textId="330F566C"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Projekt popisuje konkrétne aktivity zamerané na začlenenie cieľových skupín do spoločnosti a prípadne na trh práce a spôsob ich realizácie. </w:t>
            </w:r>
          </w:p>
        </w:tc>
      </w:tr>
      <w:tr w:rsidR="002B7643" w:rsidRPr="00152E2E" w14:paraId="18D7C09B" w14:textId="77777777" w:rsidTr="00DA3F0C">
        <w:trPr>
          <w:trHeight w:val="412"/>
        </w:trPr>
        <w:tc>
          <w:tcPr>
            <w:tcW w:w="603"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2398" w:type="dxa"/>
            <w:vMerge/>
            <w:tcBorders>
              <w:left w:val="single" w:sz="4" w:space="0" w:color="auto"/>
              <w:right w:val="single" w:sz="4" w:space="0" w:color="auto"/>
            </w:tcBorders>
            <w:vAlign w:val="center"/>
            <w:hideMark/>
          </w:tcPr>
          <w:p w14:paraId="77107963"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486" w:type="dxa"/>
            <w:vMerge/>
            <w:tcBorders>
              <w:left w:val="single" w:sz="4" w:space="0" w:color="auto"/>
              <w:right w:val="single" w:sz="4" w:space="0" w:color="auto"/>
            </w:tcBorders>
            <w:hideMark/>
          </w:tcPr>
          <w:p w14:paraId="4E0DCD1D" w14:textId="77777777" w:rsidR="002B7643" w:rsidRPr="00152E2E" w:rsidRDefault="002B7643" w:rsidP="003272C6">
            <w:pPr>
              <w:spacing w:line="288" w:lineRule="auto"/>
              <w:contextualSpacing/>
              <w:rPr>
                <w:rFonts w:ascii="Arial" w:eastAsia="Times New Roman" w:hAnsi="Arial" w:cs="Arial"/>
                <w:color w:val="000000" w:themeColor="text1"/>
                <w:sz w:val="19"/>
                <w:szCs w:val="19"/>
                <w:lang w:bidi="en-US"/>
              </w:rPr>
            </w:pPr>
          </w:p>
        </w:tc>
        <w:tc>
          <w:tcPr>
            <w:tcW w:w="1559" w:type="dxa"/>
            <w:vMerge/>
            <w:tcBorders>
              <w:left w:val="single" w:sz="4" w:space="0" w:color="auto"/>
              <w:right w:val="single" w:sz="4" w:space="0" w:color="auto"/>
            </w:tcBorders>
            <w:hideMark/>
          </w:tcPr>
          <w:p w14:paraId="0282BF02"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CE671A9" w14:textId="55FF06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hideMark/>
          </w:tcPr>
          <w:p w14:paraId="5FA35A9A" w14:textId="5349DBF2"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Projekt neuvádza aktivity zamerané na začlenenie cieľových skupín do spoločnosti a prípadne na trh práce, resp. uvádza ich iba vo všeobecnej deklaratórnej rovine.</w:t>
            </w:r>
          </w:p>
        </w:tc>
      </w:tr>
    </w:tbl>
    <w:p w14:paraId="735FCA7D" w14:textId="382130CE" w:rsidR="006B038C" w:rsidRPr="00152E2E" w:rsidRDefault="006B038C" w:rsidP="00891959">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 príloha Opis projektu.</w:t>
      </w:r>
    </w:p>
    <w:p w14:paraId="4AE7218E" w14:textId="1D1A7BDE" w:rsidR="00951D50" w:rsidRDefault="006B038C" w:rsidP="00951D50">
      <w:pPr>
        <w:pStyle w:val="Predvolen"/>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lang w:val="sk-SK"/>
        </w:rPr>
        <w:t>Hodnotiteľ posudzuje dopad plánovaných aktivít na začlenenie prijímateľov sociálnej služby zariadenia do spoločnosti a prípadne na trh práce. Kritérium sa hodnotí na základe plánovaných konkrétnych aktivít zameraných na začlenenie prijímateľov sociálnej služby / klienta zariadenia sociálnoprávnej ochrany detí a sociálnej kurately zariadenia do spoločnosti a v prípade možnosti aj na trh práce. Projekt má uvádzať konkrétne postupy, aktivity a spôsob ich realizácie, nie len záujem o začlenenie klientov v deklaratórnej rovine.</w:t>
      </w:r>
      <w:r w:rsidR="00951D50" w:rsidRPr="00951D50">
        <w:rPr>
          <w:rFonts w:ascii="Arial" w:hAnsi="Arial" w:cs="Arial"/>
          <w:color w:val="000000" w:themeColor="text1"/>
          <w:sz w:val="19"/>
          <w:szCs w:val="19"/>
        </w:rPr>
        <w:t xml:space="preserve"> </w:t>
      </w:r>
      <w:r w:rsidR="00951D50">
        <w:rPr>
          <w:rFonts w:ascii="Arial" w:hAnsi="Arial" w:cs="Arial"/>
          <w:color w:val="000000" w:themeColor="text1"/>
          <w:sz w:val="19"/>
          <w:szCs w:val="19"/>
        </w:rPr>
        <w:t xml:space="preserve">Uvedené podmienky nemusia byť splnené kumulatívne, pre pridelenie maximálního počtu bodov je postačujúce, ak je splnená jedna podmienka, teda dopad plánovaných aktivít na začlenenie cieľových skupín do spoločnosti alebo dopad plánovaných aktivit na začlenenie cieľových skupín zariadenia na trh práce. </w:t>
      </w:r>
    </w:p>
    <w:p w14:paraId="2EBC6DAE" w14:textId="195D9122" w:rsidR="006B038C" w:rsidRPr="00152E2E" w:rsidRDefault="006B038C">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(2,0) v zmysle popisu aplikácie hodnotiaceho kritéria.</w:t>
      </w:r>
    </w:p>
    <w:p w14:paraId="4F3C7D5A" w14:textId="7FBBB86D" w:rsidR="006E7861" w:rsidRDefault="006B038C" w:rsidP="001C5553">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F82A5D" w14:textId="6FAB171E" w:rsidR="00973C38" w:rsidRDefault="00973C38" w:rsidP="001C5553">
      <w:pPr>
        <w:pStyle w:val="Predvolen"/>
        <w:spacing w:before="120" w:after="120" w:line="288" w:lineRule="auto"/>
        <w:jc w:val="both"/>
        <w:rPr>
          <w:rFonts w:ascii="Arial" w:hAnsi="Arial" w:cs="Arial"/>
          <w:color w:val="000000" w:themeColor="text1"/>
          <w:sz w:val="19"/>
          <w:szCs w:val="19"/>
          <w:lang w:val="sk-SK"/>
        </w:rPr>
      </w:pPr>
    </w:p>
    <w:p w14:paraId="11A2C905" w14:textId="65617B5E" w:rsidR="00A145F5" w:rsidRDefault="00A145F5" w:rsidP="001C5553">
      <w:pPr>
        <w:pStyle w:val="Predvolen"/>
        <w:spacing w:before="120" w:after="120" w:line="288" w:lineRule="auto"/>
        <w:jc w:val="both"/>
        <w:rPr>
          <w:rFonts w:ascii="Arial" w:hAnsi="Arial" w:cs="Arial"/>
          <w:color w:val="000000" w:themeColor="text1"/>
          <w:sz w:val="19"/>
          <w:szCs w:val="19"/>
          <w:lang w:val="sk-SK"/>
        </w:rPr>
      </w:pPr>
    </w:p>
    <w:p w14:paraId="67C6BADC" w14:textId="2FA7FE2D" w:rsidR="00A145F5" w:rsidRDefault="00A145F5" w:rsidP="001C5553">
      <w:pPr>
        <w:pStyle w:val="Predvolen"/>
        <w:spacing w:before="120" w:after="120" w:line="288" w:lineRule="auto"/>
        <w:jc w:val="both"/>
        <w:rPr>
          <w:rFonts w:ascii="Arial" w:hAnsi="Arial" w:cs="Arial"/>
          <w:color w:val="000000" w:themeColor="text1"/>
          <w:sz w:val="19"/>
          <w:szCs w:val="19"/>
          <w:lang w:val="sk-SK"/>
        </w:rPr>
      </w:pPr>
    </w:p>
    <w:p w14:paraId="5ACEC22A" w14:textId="77777777" w:rsidR="00A145F5" w:rsidRDefault="00A145F5" w:rsidP="001C5553">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lastRenderedPageBreak/>
              <w:t>3.</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969"/>
        <w:gridCol w:w="1559"/>
        <w:gridCol w:w="1560"/>
        <w:gridCol w:w="5528"/>
      </w:tblGrid>
      <w:tr w:rsidR="00D60222" w:rsidRPr="00152E2E" w14:paraId="7339ED2A"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DA3F0C">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Administratívne a odborné kapacity môžu byť zabezpečené buď z interných alebo externých zdrojov.</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t>obdobných/porovnateľných projektov.</w:t>
            </w:r>
          </w:p>
        </w:tc>
      </w:tr>
      <w:tr w:rsidR="002B7643" w:rsidRPr="00152E2E" w14:paraId="012D8E6F" w14:textId="77777777" w:rsidTr="00DA3F0C">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DA3F0C">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3E9D83DA"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4B40C59" w14:textId="648E0A8F" w:rsidR="002D3085" w:rsidRDefault="002D3085" w:rsidP="00E32869">
      <w:pPr>
        <w:spacing w:before="120" w:after="120" w:line="288" w:lineRule="auto"/>
        <w:jc w:val="both"/>
        <w:rPr>
          <w:rFonts w:ascii="Arial" w:hAnsi="Arial" w:cs="Arial"/>
          <w:color w:val="000000" w:themeColor="text1"/>
          <w:sz w:val="19"/>
          <w:szCs w:val="19"/>
        </w:rPr>
      </w:pPr>
    </w:p>
    <w:p w14:paraId="38380390" w14:textId="0982CF62" w:rsidR="00A145F5" w:rsidRDefault="00A145F5" w:rsidP="00E32869">
      <w:pPr>
        <w:spacing w:before="120" w:after="120" w:line="288" w:lineRule="auto"/>
        <w:jc w:val="both"/>
        <w:rPr>
          <w:rFonts w:ascii="Arial" w:hAnsi="Arial" w:cs="Arial"/>
          <w:color w:val="000000" w:themeColor="text1"/>
          <w:sz w:val="19"/>
          <w:szCs w:val="19"/>
        </w:rPr>
      </w:pPr>
    </w:p>
    <w:p w14:paraId="7A5A87FD" w14:textId="25792C6D" w:rsidR="00A145F5" w:rsidRDefault="00A145F5" w:rsidP="00E32869">
      <w:pPr>
        <w:spacing w:before="120" w:after="120" w:line="288" w:lineRule="auto"/>
        <w:jc w:val="both"/>
        <w:rPr>
          <w:rFonts w:ascii="Arial" w:hAnsi="Arial" w:cs="Arial"/>
          <w:color w:val="000000" w:themeColor="text1"/>
          <w:sz w:val="19"/>
          <w:szCs w:val="19"/>
        </w:rPr>
      </w:pPr>
    </w:p>
    <w:p w14:paraId="34AA1EED" w14:textId="39D89023" w:rsidR="00A145F5" w:rsidRDefault="00A145F5" w:rsidP="00E32869">
      <w:pPr>
        <w:spacing w:before="120" w:after="120" w:line="288" w:lineRule="auto"/>
        <w:jc w:val="both"/>
        <w:rPr>
          <w:rFonts w:ascii="Arial" w:hAnsi="Arial" w:cs="Arial"/>
          <w:color w:val="000000" w:themeColor="text1"/>
          <w:sz w:val="19"/>
          <w:szCs w:val="19"/>
        </w:rPr>
      </w:pPr>
    </w:p>
    <w:p w14:paraId="441E6BC7" w14:textId="41ABFD42" w:rsidR="00A145F5" w:rsidRDefault="00A145F5" w:rsidP="00E32869">
      <w:pPr>
        <w:spacing w:before="120" w:after="120" w:line="288" w:lineRule="auto"/>
        <w:jc w:val="both"/>
        <w:rPr>
          <w:rFonts w:ascii="Arial" w:hAnsi="Arial" w:cs="Arial"/>
          <w:color w:val="000000" w:themeColor="text1"/>
          <w:sz w:val="19"/>
          <w:szCs w:val="19"/>
        </w:rPr>
      </w:pPr>
    </w:p>
    <w:p w14:paraId="7E1FA4DD" w14:textId="6E6239ED" w:rsidR="00A145F5" w:rsidRDefault="00A145F5" w:rsidP="00E32869">
      <w:pPr>
        <w:spacing w:before="120" w:after="120" w:line="288" w:lineRule="auto"/>
        <w:jc w:val="both"/>
        <w:rPr>
          <w:rFonts w:ascii="Arial" w:hAnsi="Arial" w:cs="Arial"/>
          <w:color w:val="000000" w:themeColor="text1"/>
          <w:sz w:val="19"/>
          <w:szCs w:val="19"/>
        </w:rPr>
      </w:pPr>
    </w:p>
    <w:p w14:paraId="49553AA6" w14:textId="49A14DA1" w:rsidR="00A145F5" w:rsidRDefault="00A145F5" w:rsidP="00E32869">
      <w:pPr>
        <w:spacing w:before="120" w:after="120" w:line="288" w:lineRule="auto"/>
        <w:jc w:val="both"/>
        <w:rPr>
          <w:rFonts w:ascii="Arial" w:hAnsi="Arial" w:cs="Arial"/>
          <w:color w:val="000000" w:themeColor="text1"/>
          <w:sz w:val="19"/>
          <w:szCs w:val="19"/>
        </w:rPr>
      </w:pPr>
    </w:p>
    <w:p w14:paraId="4C2BF101" w14:textId="77777777" w:rsidR="00A145F5" w:rsidRDefault="00A145F5" w:rsidP="00E32869">
      <w:pPr>
        <w:spacing w:before="120" w:after="12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3"/>
        <w:gridCol w:w="2463"/>
        <w:gridCol w:w="3421"/>
        <w:gridCol w:w="1501"/>
        <w:gridCol w:w="1537"/>
        <w:gridCol w:w="5467"/>
      </w:tblGrid>
      <w:tr w:rsidR="00D60222" w:rsidRPr="00152E2E" w14:paraId="2662E63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4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4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DA3F0C">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421"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501"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3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467"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DA3F0C">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467"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DA3F0C">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467"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0A65537E"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príloh</w:t>
      </w:r>
      <w:r w:rsidR="00DB0A22">
        <w:rPr>
          <w:rFonts w:ascii="Arial" w:hAnsi="Arial" w:cs="Arial"/>
          <w:color w:val="000000" w:themeColor="text1"/>
          <w:sz w:val="19"/>
          <w:szCs w:val="19"/>
        </w:rPr>
        <w:t>a</w:t>
      </w:r>
      <w:r w:rsidRPr="00152E2E">
        <w:rPr>
          <w:rFonts w:ascii="Arial" w:hAnsi="Arial" w:cs="Arial"/>
          <w:color w:val="000000" w:themeColor="text1"/>
          <w:sz w:val="19"/>
          <w:szCs w:val="19"/>
        </w:rPr>
        <w:t xml:space="preserve"> Opis projektu.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27565655"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lastRenderedPageBreak/>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3AB240" w14:textId="77777777" w:rsidR="00A76017" w:rsidRPr="00152E2E" w:rsidRDefault="00A76017"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1"/>
        <w:gridCol w:w="2184"/>
        <w:gridCol w:w="3656"/>
        <w:gridCol w:w="1552"/>
        <w:gridCol w:w="1537"/>
        <w:gridCol w:w="5462"/>
      </w:tblGrid>
      <w:tr w:rsidR="00D60222" w:rsidRPr="00152E2E" w14:paraId="70CEF7FE"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DA3F0C">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B20270">
            <w:pPr>
              <w:spacing w:line="288" w:lineRule="auto"/>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5528"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DA3F0C">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5528"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Menej ako 70% finančnej hodnoty žiadateľom definovaných celkových oprávnených výdavkov projektu je vecne oprávnených (obsahová oprávnenosť, účelnosť a účinnosť).</w:t>
            </w:r>
          </w:p>
        </w:tc>
      </w:tr>
    </w:tbl>
    <w:p w14:paraId="20048A1F" w14:textId="7AC3ACA6" w:rsidR="00856944" w:rsidRPr="00152E2E" w:rsidRDefault="00856944" w:rsidP="009503D8">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11. Rozpočet projektu, príloha Opis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lastRenderedPageBreak/>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086153B4"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8D4D42C" w14:textId="77777777" w:rsidR="00A76017" w:rsidRPr="00152E2E" w:rsidRDefault="00A76017"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3"/>
        <w:gridCol w:w="2371"/>
        <w:gridCol w:w="3464"/>
        <w:gridCol w:w="1552"/>
        <w:gridCol w:w="1537"/>
        <w:gridCol w:w="5465"/>
      </w:tblGrid>
      <w:tr w:rsidR="00171453" w:rsidRPr="00152E2E" w14:paraId="6FEDDB20" w14:textId="77777777" w:rsidTr="00DA3F0C">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DA3F0C">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3495"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A308DB2" w14:textId="62F9ACC9" w:rsidR="001325C0" w:rsidRPr="00152E2E" w:rsidRDefault="002B7643" w:rsidP="00885E81">
            <w:pPr>
              <w:spacing w:after="60" w:line="288" w:lineRule="auto"/>
              <w:jc w:val="both"/>
              <w:rPr>
                <w:rFonts w:ascii="Arial" w:hAnsi="Arial" w:cs="Arial"/>
                <w:color w:val="000000" w:themeColor="text1"/>
                <w:sz w:val="19"/>
                <w:szCs w:val="19"/>
                <w:u w:color="000000"/>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 xml:space="preserve">V prípade prekročenia stanovených benchmarkov, alebo prekročenia stanovených finančných limitov budú výdavky nad referenčnú hodnotu benchmarku, alebo výdavky nad stanovený limit posúdené ako neoprávnené. Ak neoprávnené výdavky projektu neprekročia limit </w:t>
            </w:r>
            <w:r w:rsidRPr="00152E2E">
              <w:rPr>
                <w:rFonts w:ascii="Arial" w:eastAsiaTheme="minorHAnsi" w:hAnsi="Arial" w:cs="Arial"/>
                <w:i/>
                <w:iCs/>
                <w:color w:val="000000"/>
                <w:sz w:val="19"/>
                <w:szCs w:val="19"/>
                <w:bdr w:val="none" w:sz="0" w:space="0" w:color="auto" w:frame="1"/>
              </w:rPr>
              <w:lastRenderedPageBreak/>
              <w:t>uvedený v kritériu 4.1, projekt nebude diskvalifikovaný. </w:t>
            </w:r>
          </w:p>
        </w:tc>
        <w:tc>
          <w:tcPr>
            <w:tcW w:w="155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552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DA3F0C">
            <w:pPr>
              <w:spacing w:after="160" w:line="288" w:lineRule="auto"/>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DA3F0C">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3495"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55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552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6EEED66A"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5D7B7B38" w14:textId="0F33DF00"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CA5604">
        <w:rPr>
          <w:rFonts w:ascii="Arial" w:hAnsi="Arial" w:cs="Arial"/>
          <w:color w:val="000000" w:themeColor="text1"/>
          <w:sz w:val="19"/>
          <w:szCs w:val="19"/>
        </w:rPr>
        <w:t xml:space="preserve"> </w:t>
      </w:r>
      <w:r w:rsidR="00CA5604" w:rsidRPr="00E903A2">
        <w:rPr>
          <w:rFonts w:ascii="Arial" w:hAnsi="Arial" w:cs="Arial"/>
          <w:color w:val="000000" w:themeColor="text1"/>
          <w:sz w:val="19"/>
          <w:szCs w:val="19"/>
        </w:rPr>
        <w:t xml:space="preserve">Ak identifikované </w:t>
      </w:r>
      <w:r w:rsidR="00CA5604" w:rsidRPr="00A145F5">
        <w:rPr>
          <w:rFonts w:ascii="Arial" w:hAnsi="Arial" w:cs="Arial"/>
          <w:sz w:val="19"/>
          <w:szCs w:val="19"/>
        </w:rPr>
        <w:t xml:space="preserve">vecne neoprávnené výdavky tvoria viac ako 30% </w:t>
      </w:r>
      <w:r w:rsidR="00CA5604" w:rsidRPr="00E903A2">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2BFF9307"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6A3C9104" w14:textId="504A91C1" w:rsidR="00AE2C98" w:rsidRDefault="00AE2C98" w:rsidP="00140CB1">
      <w:pPr>
        <w:widowControl w:val="0"/>
        <w:autoSpaceDE w:val="0"/>
        <w:autoSpaceDN w:val="0"/>
        <w:adjustRightInd w:val="0"/>
        <w:spacing w:after="120" w:line="288" w:lineRule="auto"/>
        <w:contextualSpacing/>
        <w:jc w:val="both"/>
        <w:rPr>
          <w:ins w:id="0" w:author="OM" w:date="2020-02-24T09:48:00Z"/>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w:t>
      </w:r>
      <w:r w:rsidR="008E4D08">
        <w:rPr>
          <w:rFonts w:ascii="Arial" w:hAnsi="Arial" w:cs="Arial"/>
          <w:color w:val="000000" w:themeColor="text1"/>
          <w:sz w:val="19"/>
          <w:szCs w:val="19"/>
        </w:rPr>
        <w:t xml:space="preserve"> </w:t>
      </w:r>
      <w:r w:rsidR="00140CB1" w:rsidRPr="009B070E">
        <w:rPr>
          <w:rFonts w:ascii="Arial" w:hAnsi="Arial" w:cs="Arial"/>
          <w:sz w:val="19"/>
          <w:szCs w:val="19"/>
        </w:rPr>
        <w:t xml:space="preserve">Hodnotiteľ je povinný popísať a uviesť v časti Komentár </w:t>
      </w:r>
      <w:r w:rsidR="00140CB1"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0829CB">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9C4B4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5978B1">
        <w:rPr>
          <w:rFonts w:ascii="Arial" w:hAnsi="Arial" w:cs="Arial"/>
          <w:color w:val="000000" w:themeColor="text1"/>
          <w:sz w:val="19"/>
          <w:szCs w:val="19"/>
        </w:rPr>
        <w:t xml:space="preserve">právne </w:t>
      </w:r>
      <w:r w:rsidR="009C4B4C">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0829CB">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47D237AA" w14:textId="77777777" w:rsidR="00AF6E15" w:rsidRDefault="00AF6E15" w:rsidP="00140CB1">
      <w:pPr>
        <w:widowControl w:val="0"/>
        <w:autoSpaceDE w:val="0"/>
        <w:autoSpaceDN w:val="0"/>
        <w:adjustRightInd w:val="0"/>
        <w:spacing w:after="120" w:line="288" w:lineRule="auto"/>
        <w:contextualSpacing/>
        <w:jc w:val="both"/>
        <w:rPr>
          <w:ins w:id="1" w:author="OM" w:date="2020-02-24T09:49:00Z"/>
          <w:rFonts w:ascii="Arial" w:hAnsi="Arial" w:cs="Arial"/>
          <w:color w:val="000000" w:themeColor="text1"/>
          <w:sz w:val="19"/>
          <w:szCs w:val="19"/>
        </w:rPr>
      </w:pPr>
    </w:p>
    <w:p w14:paraId="5BD244B5" w14:textId="1D26EBD5" w:rsidR="00885E81" w:rsidRPr="00152E2E" w:rsidRDefault="00AF6E15" w:rsidP="00AF6E15">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2" w:author="OM" w:date="2020-02-24T09:48: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bookmarkStart w:id="3" w:name="_GoBack"/>
      <w:bookmarkEnd w:id="3"/>
    </w:p>
    <w:tbl>
      <w:tblPr>
        <w:tblStyle w:val="TableGrid4"/>
        <w:tblW w:w="0" w:type="auto"/>
        <w:tblLook w:val="04A0" w:firstRow="1" w:lastRow="0" w:firstColumn="1" w:lastColumn="0" w:noHBand="0" w:noVBand="1"/>
      </w:tblPr>
      <w:tblGrid>
        <w:gridCol w:w="598"/>
        <w:gridCol w:w="2062"/>
        <w:gridCol w:w="3685"/>
        <w:gridCol w:w="1418"/>
        <w:gridCol w:w="1537"/>
        <w:gridCol w:w="5812"/>
      </w:tblGrid>
      <w:tr w:rsidR="00171453" w:rsidRPr="00152E2E" w14:paraId="6828CCED" w14:textId="77777777" w:rsidTr="007C5AD0">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7C5AD0">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5812"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7C5AD0">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5812"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77777777" w:rsidR="00885E81" w:rsidRDefault="00885E81" w:rsidP="00822618">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4C714135" w14:textId="77777777" w:rsidR="00885E81" w:rsidRDefault="00885E81" w:rsidP="00885E81">
      <w:pPr>
        <w:spacing w:after="0" w:line="276" w:lineRule="auto"/>
        <w:jc w:val="both"/>
        <w:rPr>
          <w:rFonts w:ascii="Arial" w:hAnsi="Arial" w:cs="Arial"/>
          <w:color w:val="000000" w:themeColor="text1"/>
          <w:sz w:val="19"/>
          <w:szCs w:val="19"/>
        </w:rPr>
      </w:pPr>
    </w:p>
    <w:p w14:paraId="2FDF7D13" w14:textId="743B766B" w:rsidR="00885E81" w:rsidRDefault="00885E81" w:rsidP="00885E81">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w:t>
      </w:r>
      <w:r w:rsidR="00DA2392">
        <w:rPr>
          <w:rFonts w:ascii="Arial" w:hAnsi="Arial" w:cs="Arial"/>
          <w:color w:val="000000" w:themeColor="text1"/>
          <w:sz w:val="19"/>
          <w:szCs w:val="19"/>
        </w:rPr>
        <w:t xml:space="preserve"> </w:t>
      </w:r>
      <w:r>
        <w:rPr>
          <w:rFonts w:ascii="Arial" w:hAnsi="Arial" w:cs="Arial"/>
          <w:color w:val="000000" w:themeColor="text1"/>
          <w:sz w:val="19"/>
          <w:szCs w:val="19"/>
        </w:rPr>
        <w:t>na základe výpočtu pomerových ukazovateľov/indexov</w:t>
      </w:r>
      <w:r w:rsidR="00DA2392" w:rsidRPr="00AE56B3">
        <w:rPr>
          <w:rFonts w:ascii="Arial" w:hAnsi="Arial" w:cs="Arial"/>
          <w:color w:val="000000" w:themeColor="text1"/>
          <w:sz w:val="19"/>
          <w:szCs w:val="19"/>
        </w:rPr>
        <w:t>, resp. v prípade začínajúceho podnikateľa/žiadateľa - z auditu súčasného zdaňovacieho obdobia overeného externým audítorom</w:t>
      </w:r>
      <w:r>
        <w:rPr>
          <w:rFonts w:ascii="Arial" w:hAnsi="Arial" w:cs="Arial"/>
          <w:color w:val="000000" w:themeColor="text1"/>
          <w:sz w:val="19"/>
          <w:szCs w:val="19"/>
        </w:rPr>
        <w:t>)</w:t>
      </w:r>
    </w:p>
    <w:p w14:paraId="2BCE0E2E" w14:textId="77777777" w:rsidR="00885E81" w:rsidRDefault="00885E81" w:rsidP="00885E81">
      <w:pPr>
        <w:spacing w:after="0" w:line="276" w:lineRule="auto"/>
        <w:rPr>
          <w:rFonts w:ascii="Arial" w:hAnsi="Arial" w:cs="Arial"/>
          <w:color w:val="000000" w:themeColor="text1"/>
          <w:sz w:val="19"/>
          <w:szCs w:val="19"/>
        </w:rPr>
      </w:pPr>
    </w:p>
    <w:p w14:paraId="0584E97F" w14:textId="77777777" w:rsidR="00A145F5" w:rsidRDefault="00A145F5" w:rsidP="00885E81">
      <w:pPr>
        <w:spacing w:after="0" w:line="276" w:lineRule="auto"/>
        <w:rPr>
          <w:rFonts w:ascii="Arial" w:hAnsi="Arial" w:cs="Arial"/>
          <w:b/>
          <w:color w:val="000000" w:themeColor="text1"/>
          <w:sz w:val="19"/>
          <w:szCs w:val="19"/>
        </w:rPr>
      </w:pPr>
    </w:p>
    <w:p w14:paraId="62459420" w14:textId="77777777" w:rsidR="00A145F5" w:rsidRDefault="00A145F5" w:rsidP="00885E81">
      <w:pPr>
        <w:spacing w:after="0" w:line="276" w:lineRule="auto"/>
        <w:rPr>
          <w:rFonts w:ascii="Arial" w:hAnsi="Arial" w:cs="Arial"/>
          <w:b/>
          <w:color w:val="000000" w:themeColor="text1"/>
          <w:sz w:val="19"/>
          <w:szCs w:val="19"/>
        </w:rPr>
      </w:pPr>
    </w:p>
    <w:p w14:paraId="5E93E124" w14:textId="77777777" w:rsidR="00A145F5" w:rsidRDefault="00A145F5" w:rsidP="00885E81">
      <w:pPr>
        <w:spacing w:after="0" w:line="276" w:lineRule="auto"/>
        <w:rPr>
          <w:rFonts w:ascii="Arial" w:hAnsi="Arial" w:cs="Arial"/>
          <w:b/>
          <w:color w:val="000000" w:themeColor="text1"/>
          <w:sz w:val="19"/>
          <w:szCs w:val="19"/>
        </w:rPr>
      </w:pPr>
    </w:p>
    <w:p w14:paraId="1B02D11B" w14:textId="31D8A08C"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lastRenderedPageBreak/>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5F08D366"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480E">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w:t>
      </w:r>
      <w:r w:rsidR="00DA2392">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AE56B3">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3F348340"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C9C0A8F" w14:textId="3B6DCAB3" w:rsidR="00A145F5" w:rsidRDefault="00A145F5"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060A4B" w14:textId="16FF2C0C" w:rsidR="00A145F5" w:rsidRDefault="00A145F5"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64989D8" w14:textId="77777777" w:rsidR="00A145F5" w:rsidRDefault="00A145F5"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lastRenderedPageBreak/>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3286AC94"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w:t>
      </w:r>
      <w:r w:rsidR="0016480E">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81685B">
        <w:rPr>
          <w:rFonts w:ascii="Arial" w:eastAsiaTheme="minorHAnsi" w:hAnsi="Arial" w:cs="Arial"/>
          <w:color w:val="000000" w:themeColor="text1"/>
          <w:sz w:val="19"/>
          <w:szCs w:val="19"/>
          <w:bdr w:val="none" w:sz="0" w:space="0" w:color="auto"/>
          <w:lang w:val="sk-SK"/>
        </w:rPr>
        <w:t xml:space="preserve"> uviedol „áno“. Dvakrát „áno“ znamená, že projekt vyhovel kritériu.</w:t>
      </w:r>
    </w:p>
    <w:p w14:paraId="154972E4" w14:textId="3B414FAB" w:rsidR="00885E81" w:rsidRDefault="00885E81" w:rsidP="0065684A">
      <w:pPr>
        <w:spacing w:before="120" w:after="120" w:line="288"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9A3128" w14:textId="3797CCC6" w:rsidR="00A76017" w:rsidRDefault="00A76017" w:rsidP="0065684A">
      <w:pPr>
        <w:spacing w:before="120" w:after="120" w:line="288" w:lineRule="auto"/>
        <w:jc w:val="both"/>
        <w:rPr>
          <w:rFonts w:ascii="Arial" w:hAnsi="Arial" w:cs="Arial"/>
          <w:color w:val="000000" w:themeColor="text1"/>
          <w:sz w:val="19"/>
          <w:szCs w:val="19"/>
        </w:rPr>
      </w:pPr>
    </w:p>
    <w:p w14:paraId="55979C8F" w14:textId="7903B02C" w:rsidR="00A145F5" w:rsidRDefault="00A145F5" w:rsidP="0065684A">
      <w:pPr>
        <w:spacing w:before="120" w:after="120" w:line="288" w:lineRule="auto"/>
        <w:jc w:val="both"/>
        <w:rPr>
          <w:rFonts w:ascii="Arial" w:hAnsi="Arial" w:cs="Arial"/>
          <w:color w:val="000000" w:themeColor="text1"/>
          <w:sz w:val="19"/>
          <w:szCs w:val="19"/>
        </w:rPr>
      </w:pPr>
    </w:p>
    <w:p w14:paraId="1D8A8425" w14:textId="77777777" w:rsidR="00A145F5" w:rsidRPr="00152E2E" w:rsidRDefault="00A145F5"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69"/>
        <w:gridCol w:w="3466"/>
        <w:gridCol w:w="1411"/>
        <w:gridCol w:w="1537"/>
        <w:gridCol w:w="5740"/>
      </w:tblGrid>
      <w:tr w:rsidR="00171453" w:rsidRPr="00152E2E" w14:paraId="5EB6617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DA3F0C">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3497"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8"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5804"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DA3F0C">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5804"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DA3F0C">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804"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80% až do 90% z finančnej hodnoty navrhovaných celkových výdavkov je vecne oprávnených.</w:t>
            </w:r>
          </w:p>
        </w:tc>
      </w:tr>
      <w:tr w:rsidR="001B3DA2" w:rsidRPr="00152E2E" w14:paraId="7A58D7A8" w14:textId="77777777" w:rsidTr="00DA3F0C">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804"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0F67710B"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1235A695"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2F445FCC" w14:textId="77777777" w:rsidR="00A76017" w:rsidRDefault="00A76017"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A1F4160" w14:textId="0E68643A"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Opis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DC7682">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1B2D47" w:rsidRDefault="001B2D47" w:rsidP="006447D5">
      <w:pPr>
        <w:spacing w:after="0" w:line="240" w:lineRule="auto"/>
      </w:pPr>
      <w:r>
        <w:separator/>
      </w:r>
    </w:p>
  </w:endnote>
  <w:endnote w:type="continuationSeparator" w:id="0">
    <w:p w14:paraId="6126CBC2" w14:textId="77777777" w:rsidR="001B2D47" w:rsidRDefault="001B2D47"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235AD9F8" w:rsidR="001B2D47" w:rsidRDefault="001B2D47" w:rsidP="001C495C">
        <w:pPr>
          <w:pStyle w:val="Pta"/>
        </w:pPr>
        <w:r w:rsidRPr="00D64092">
          <w:rPr>
            <w:rFonts w:ascii="Arial" w:hAnsi="Arial" w:cs="Arial"/>
            <w:sz w:val="16"/>
            <w:szCs w:val="16"/>
          </w:rPr>
          <w:t xml:space="preserve">Príručka pre odborných hodnotiteľov IROP, verzia </w:t>
        </w:r>
        <w:r w:rsidR="00CA5604">
          <w:rPr>
            <w:rFonts w:ascii="Arial" w:hAnsi="Arial" w:cs="Arial"/>
            <w:sz w:val="16"/>
            <w:szCs w:val="16"/>
          </w:rPr>
          <w:t>10</w:t>
        </w:r>
        <w:ins w:id="4" w:author="OM" w:date="2020-02-24T09:48:00Z">
          <w:r w:rsidR="00AF6E15">
            <w:rPr>
              <w:rFonts w:ascii="Arial" w:hAnsi="Arial" w:cs="Arial"/>
              <w:sz w:val="16"/>
              <w:szCs w:val="16"/>
            </w:rPr>
            <w:t>.1</w:t>
          </w:r>
        </w:ins>
        <w:r>
          <w:rPr>
            <w:rFonts w:ascii="Arial" w:hAnsi="Arial" w:cs="Arial"/>
            <w:sz w:val="16"/>
            <w:szCs w:val="16"/>
          </w:rPr>
          <w:t xml:space="preserve">                                                                                                                                                                                                                                                </w:t>
        </w:r>
        <w:r>
          <w:fldChar w:fldCharType="begin"/>
        </w:r>
        <w:r>
          <w:instrText xml:space="preserve"> PAGE   \* MERGEFORMAT </w:instrText>
        </w:r>
        <w:r>
          <w:fldChar w:fldCharType="separate"/>
        </w:r>
        <w:r w:rsidR="00AF6E15">
          <w:rPr>
            <w:noProof/>
          </w:rPr>
          <w:t>21</w:t>
        </w:r>
        <w:r>
          <w:rPr>
            <w:noProof/>
          </w:rPr>
          <w:fldChar w:fldCharType="end"/>
        </w:r>
      </w:p>
    </w:sdtContent>
  </w:sdt>
  <w:p w14:paraId="5EA23281" w14:textId="77777777" w:rsidR="001B2D47" w:rsidRDefault="001B2D4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3E9CEDDE" w:rsidR="001B2D47" w:rsidRDefault="001B2D47">
    <w:pPr>
      <w:pStyle w:val="Pta"/>
    </w:pPr>
    <w:r w:rsidRPr="00D64092">
      <w:rPr>
        <w:rFonts w:ascii="Arial" w:hAnsi="Arial" w:cs="Arial"/>
        <w:sz w:val="16"/>
        <w:szCs w:val="16"/>
      </w:rPr>
      <w:t xml:space="preserve">Príručka pre odborných hodnotiteľov IROP, verzia </w:t>
    </w:r>
    <w:r w:rsidR="00CA5604">
      <w:rPr>
        <w:rFonts w:ascii="Arial" w:hAnsi="Arial" w:cs="Arial"/>
        <w:sz w:val="16"/>
        <w:szCs w:val="16"/>
      </w:rPr>
      <w:t>10</w:t>
    </w:r>
    <w:ins w:id="5" w:author="OM" w:date="2020-02-24T09:48:00Z">
      <w:r w:rsidR="00AF6E15">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1B2D47" w:rsidRDefault="001B2D47" w:rsidP="006447D5">
      <w:pPr>
        <w:spacing w:after="0" w:line="240" w:lineRule="auto"/>
      </w:pPr>
      <w:r>
        <w:separator/>
      </w:r>
    </w:p>
  </w:footnote>
  <w:footnote w:type="continuationSeparator" w:id="0">
    <w:p w14:paraId="41032C57" w14:textId="77777777" w:rsidR="001B2D47" w:rsidRDefault="001B2D47" w:rsidP="006447D5">
      <w:pPr>
        <w:spacing w:after="0" w:line="240" w:lineRule="auto"/>
      </w:pPr>
      <w:r>
        <w:continuationSeparator/>
      </w:r>
    </w:p>
  </w:footnote>
  <w:footnote w:id="1">
    <w:p w14:paraId="0F89F5A2" w14:textId="77777777" w:rsidR="009150FF" w:rsidRDefault="009150FF" w:rsidP="009150FF">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v roku 2018 a do 30.6.2019.</w:t>
      </w:r>
    </w:p>
  </w:footnote>
  <w:footnote w:id="2">
    <w:p w14:paraId="0EA151A2" w14:textId="52A26DF8" w:rsidR="001B2D47" w:rsidRDefault="001B2D47">
      <w:pPr>
        <w:pStyle w:val="Textpoznmkypodiarou"/>
      </w:pPr>
      <w:r>
        <w:rPr>
          <w:rStyle w:val="Odkaznapoznmkupodiarou"/>
        </w:rPr>
        <w:footnoteRef/>
      </w:r>
      <w:r>
        <w:t xml:space="preserve"> Pozri spôsob vyhodnotenia kritérií  1.3 a 1.4..</w:t>
      </w:r>
    </w:p>
  </w:footnote>
  <w:footnote w:id="3">
    <w:p w14:paraId="30E9A78C" w14:textId="5D62F36E" w:rsidR="001B2D47" w:rsidRDefault="001B2D47" w:rsidP="000835E4">
      <w:pPr>
        <w:pStyle w:val="Textpoznmkypodiarou"/>
      </w:pPr>
      <w:r>
        <w:rPr>
          <w:rStyle w:val="Odkaznapoznmkupodiarou"/>
        </w:rPr>
        <w:footnoteRef/>
      </w:r>
      <w:r>
        <w:t xml:space="preserve"> Odborný hodnotieľ uvedie aj dôvody, prečo akceptuje/nealcceptuje stanovisko MPSVR SR. </w:t>
      </w:r>
    </w:p>
  </w:footnote>
  <w:footnote w:id="4">
    <w:p w14:paraId="19D1FF1D" w14:textId="40C4990B" w:rsidR="001B2D47" w:rsidRDefault="001B2D47">
      <w:pPr>
        <w:pStyle w:val="Textpoznmkypodiarou"/>
      </w:pPr>
      <w:r>
        <w:rPr>
          <w:rStyle w:val="Odkaznapoznmkupodiarou"/>
        </w:rPr>
        <w:footnoteRef/>
      </w:r>
      <w:r>
        <w:t xml:space="preserve"> Odborný hodnototeľ uvedie aj dôvody, prečo akceptuje/neakceptuje stanovisko MPSVR SR</w:t>
      </w:r>
    </w:p>
  </w:footnote>
  <w:footnote w:id="5">
    <w:p w14:paraId="7E3133FA" w14:textId="000D432C" w:rsidR="001B2D47" w:rsidRDefault="001B2D47" w:rsidP="008B33EB">
      <w:pPr>
        <w:pStyle w:val="Textpoznmkypodiarou"/>
      </w:pPr>
      <w:r>
        <w:rPr>
          <w:rStyle w:val="Odkaznapoznmkupodiarou"/>
        </w:rPr>
        <w:footnoteRef/>
      </w:r>
      <w:r>
        <w:t xml:space="preserve"> Odborný hodnotiteľ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 w:id="6">
    <w:p w14:paraId="33CC3769" w14:textId="2E4BE584" w:rsidR="001B2D47" w:rsidRPr="007506B5" w:rsidRDefault="001B2D47" w:rsidP="00451CA4">
      <w:pPr>
        <w:pStyle w:val="Textpoznmkypodiarou"/>
        <w:rPr>
          <w:rFonts w:ascii="Arial" w:hAnsi="Arial" w:cs="Arial"/>
          <w:sz w:val="16"/>
          <w:szCs w:val="16"/>
        </w:rPr>
      </w:pPr>
      <w:r>
        <w:rPr>
          <w:rStyle w:val="Odkaznapoznmkupodiarou"/>
        </w:rPr>
        <w:footnoteRef/>
      </w:r>
      <w:r>
        <w:t xml:space="preserve"> </w:t>
      </w:r>
      <w:r w:rsidRPr="007506B5">
        <w:rPr>
          <w:rFonts w:ascii="Arial" w:hAnsi="Arial" w:cs="Arial"/>
          <w:sz w:val="16"/>
          <w:szCs w:val="16"/>
        </w:rPr>
        <w:t>ŽoNFP, ktoré nedisponujú hodnotiacou správou ani oznámením o zastavení posudzovania PZ</w:t>
      </w:r>
      <w:r w:rsidR="009150FF" w:rsidRPr="007506B5">
        <w:rPr>
          <w:rFonts w:ascii="Arial" w:hAnsi="Arial" w:cs="Arial"/>
          <w:sz w:val="16"/>
          <w:szCs w:val="16"/>
        </w:rPr>
        <w:t xml:space="preserve">, </w:t>
      </w:r>
      <w:r w:rsidR="009150FF">
        <w:rPr>
          <w:rFonts w:ascii="Arial" w:hAnsi="Arial" w:cs="Arial"/>
          <w:sz w:val="16"/>
          <w:szCs w:val="16"/>
        </w:rPr>
        <w:t>tzn. nezúčastnili sa prvého kola výberu projektov,</w:t>
      </w:r>
      <w:r w:rsidR="00B20270">
        <w:rPr>
          <w:rFonts w:ascii="Arial" w:hAnsi="Arial" w:cs="Arial"/>
          <w:sz w:val="16"/>
          <w:szCs w:val="16"/>
        </w:rPr>
        <w:t xml:space="preserve"> </w:t>
      </w:r>
      <w:r w:rsidRPr="007506B5">
        <w:rPr>
          <w:rFonts w:ascii="Arial" w:hAnsi="Arial" w:cs="Arial"/>
          <w:sz w:val="16"/>
          <w:szCs w:val="16"/>
        </w:rPr>
        <w:t xml:space="preserve">nebudú predmetom odborného hodnotenia a bude im </w:t>
      </w:r>
      <w:r>
        <w:rPr>
          <w:rFonts w:ascii="Arial" w:hAnsi="Arial" w:cs="Arial"/>
          <w:sz w:val="16"/>
          <w:szCs w:val="16"/>
        </w:rPr>
        <w:t>v rámci</w:t>
      </w:r>
      <w:r w:rsidRPr="007506B5">
        <w:rPr>
          <w:rFonts w:ascii="Arial" w:hAnsi="Arial" w:cs="Arial"/>
          <w:sz w:val="16"/>
          <w:szCs w:val="16"/>
        </w:rPr>
        <w:t xml:space="preserve"> administratívneho overenia vydané rozhodnutie o neschválení ŽoNFP z dôvodu nesplnenia podmienky poskytnutia príspevku „Podmienka predloženia hodnotiacej správy projektového zámeru“.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79A92" w14:textId="17AB7744" w:rsidR="001B2D47" w:rsidRDefault="001B2D47" w:rsidP="007341B1">
    <w:pPr>
      <w:pStyle w:val="Hlavika"/>
      <w:tabs>
        <w:tab w:val="left" w:pos="1977"/>
        <w:tab w:val="left" w:pos="2775"/>
      </w:tabs>
      <w:ind w:firstLine="1977"/>
    </w:pPr>
    <w:r>
      <w:rPr>
        <w:noProof/>
        <w:lang w:eastAsia="sk-SK"/>
      </w:rPr>
      <w:drawing>
        <wp:anchor distT="0" distB="0" distL="114300" distR="114300" simplePos="0" relativeHeight="251662336" behindDoc="1" locked="0" layoutInCell="1" allowOverlap="1" wp14:anchorId="3EC351B1" wp14:editId="46B0E288">
          <wp:simplePos x="0" y="0"/>
          <wp:positionH relativeFrom="column">
            <wp:posOffset>12065</wp:posOffset>
          </wp:positionH>
          <wp:positionV relativeFrom="paragraph">
            <wp:posOffset>-149225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1687">
      <w:rPr>
        <w:rFonts w:ascii="MetaNormal-Roman" w:hAnsi="MetaNormal-Roman"/>
        <w:noProof/>
        <w:lang w:eastAsia="sk-SK"/>
      </w:rPr>
      <w:drawing>
        <wp:anchor distT="0" distB="0" distL="114300" distR="114300" simplePos="0" relativeHeight="251664384" behindDoc="0" locked="0" layoutInCell="1" allowOverlap="1" wp14:anchorId="111AB83A" wp14:editId="7417AE6B">
          <wp:simplePos x="0" y="0"/>
          <wp:positionH relativeFrom="column">
            <wp:posOffset>4062730</wp:posOffset>
          </wp:positionH>
          <wp:positionV relativeFrom="paragraph">
            <wp:posOffset>-261620</wp:posOffset>
          </wp:positionV>
          <wp:extent cx="1226820" cy="755015"/>
          <wp:effectExtent l="0" t="0" r="0" b="6985"/>
          <wp:wrapNone/>
          <wp:docPr id="3"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3360" behindDoc="1" locked="0" layoutInCell="1" allowOverlap="1" wp14:anchorId="11A2553A" wp14:editId="280B2E17">
          <wp:simplePos x="0" y="0"/>
          <wp:positionH relativeFrom="column">
            <wp:posOffset>7787005</wp:posOffset>
          </wp:positionH>
          <wp:positionV relativeFrom="paragraph">
            <wp:posOffset>-120650</wp:posOffset>
          </wp:positionV>
          <wp:extent cx="1638935" cy="459740"/>
          <wp:effectExtent l="0" t="0" r="0" b="0"/>
          <wp:wrapTight wrapText="bothSides">
            <wp:wrapPolygon edited="0">
              <wp:start x="0" y="0"/>
              <wp:lineTo x="0" y="20586"/>
              <wp:lineTo x="21341" y="20586"/>
              <wp:lineTo x="21341"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5E91361"/>
    <w:multiLevelType w:val="hybridMultilevel"/>
    <w:tmpl w:val="33E2EF32"/>
    <w:lvl w:ilvl="0" w:tplc="041B000F">
      <w:start w:val="1"/>
      <w:numFmt w:val="decimal"/>
      <w:lvlText w:val="%1."/>
      <w:lvlJc w:val="left"/>
      <w:pPr>
        <w:ind w:left="990" w:hanging="360"/>
      </w:pPr>
    </w:lvl>
    <w:lvl w:ilvl="1" w:tplc="041B0019" w:tentative="1">
      <w:start w:val="1"/>
      <w:numFmt w:val="lowerLetter"/>
      <w:lvlText w:val="%2."/>
      <w:lvlJc w:val="left"/>
      <w:pPr>
        <w:ind w:left="1710" w:hanging="360"/>
      </w:pPr>
    </w:lvl>
    <w:lvl w:ilvl="2" w:tplc="041B001B" w:tentative="1">
      <w:start w:val="1"/>
      <w:numFmt w:val="lowerRoman"/>
      <w:lvlText w:val="%3."/>
      <w:lvlJc w:val="right"/>
      <w:pPr>
        <w:ind w:left="2430" w:hanging="180"/>
      </w:pPr>
    </w:lvl>
    <w:lvl w:ilvl="3" w:tplc="041B000F" w:tentative="1">
      <w:start w:val="1"/>
      <w:numFmt w:val="decimal"/>
      <w:lvlText w:val="%4."/>
      <w:lvlJc w:val="left"/>
      <w:pPr>
        <w:ind w:left="3150" w:hanging="360"/>
      </w:pPr>
    </w:lvl>
    <w:lvl w:ilvl="4" w:tplc="041B0019" w:tentative="1">
      <w:start w:val="1"/>
      <w:numFmt w:val="lowerLetter"/>
      <w:lvlText w:val="%5."/>
      <w:lvlJc w:val="left"/>
      <w:pPr>
        <w:ind w:left="3870" w:hanging="360"/>
      </w:pPr>
    </w:lvl>
    <w:lvl w:ilvl="5" w:tplc="041B001B" w:tentative="1">
      <w:start w:val="1"/>
      <w:numFmt w:val="lowerRoman"/>
      <w:lvlText w:val="%6."/>
      <w:lvlJc w:val="right"/>
      <w:pPr>
        <w:ind w:left="4590" w:hanging="180"/>
      </w:pPr>
    </w:lvl>
    <w:lvl w:ilvl="6" w:tplc="041B000F" w:tentative="1">
      <w:start w:val="1"/>
      <w:numFmt w:val="decimal"/>
      <w:lvlText w:val="%7."/>
      <w:lvlJc w:val="left"/>
      <w:pPr>
        <w:ind w:left="5310" w:hanging="360"/>
      </w:pPr>
    </w:lvl>
    <w:lvl w:ilvl="7" w:tplc="041B0019" w:tentative="1">
      <w:start w:val="1"/>
      <w:numFmt w:val="lowerLetter"/>
      <w:lvlText w:val="%8."/>
      <w:lvlJc w:val="left"/>
      <w:pPr>
        <w:ind w:left="6030" w:hanging="360"/>
      </w:pPr>
    </w:lvl>
    <w:lvl w:ilvl="8" w:tplc="041B001B" w:tentative="1">
      <w:start w:val="1"/>
      <w:numFmt w:val="lowerRoman"/>
      <w:lvlText w:val="%9."/>
      <w:lvlJc w:val="right"/>
      <w:pPr>
        <w:ind w:left="6750" w:hanging="180"/>
      </w:p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3"/>
  </w:num>
  <w:num w:numId="5">
    <w:abstractNumId w:val="18"/>
  </w:num>
  <w:num w:numId="6">
    <w:abstractNumId w:val="13"/>
  </w:num>
  <w:num w:numId="7">
    <w:abstractNumId w:val="6"/>
  </w:num>
  <w:num w:numId="8">
    <w:abstractNumId w:val="8"/>
  </w:num>
  <w:num w:numId="9">
    <w:abstractNumId w:val="1"/>
  </w:num>
  <w:num w:numId="10">
    <w:abstractNumId w:val="0"/>
  </w:num>
  <w:num w:numId="11">
    <w:abstractNumId w:val="15"/>
  </w:num>
  <w:num w:numId="12">
    <w:abstractNumId w:val="16"/>
  </w:num>
  <w:num w:numId="13">
    <w:abstractNumId w:val="20"/>
  </w:num>
  <w:num w:numId="14">
    <w:abstractNumId w:val="12"/>
  </w:num>
  <w:num w:numId="15">
    <w:abstractNumId w:val="14"/>
  </w:num>
  <w:num w:numId="16">
    <w:abstractNumId w:val="7"/>
  </w:num>
  <w:num w:numId="17">
    <w:abstractNumId w:val="17"/>
  </w:num>
  <w:num w:numId="18">
    <w:abstractNumId w:val="11"/>
  </w:num>
  <w:num w:numId="19">
    <w:abstractNumId w:val="10"/>
  </w:num>
  <w:num w:numId="20">
    <w:abstractNumId w:val="5"/>
  </w:num>
  <w:num w:numId="21">
    <w:abstractNumId w:val="1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5AA4"/>
    <w:rsid w:val="000262E1"/>
    <w:rsid w:val="00026577"/>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77E4E"/>
    <w:rsid w:val="0008016F"/>
    <w:rsid w:val="000829CB"/>
    <w:rsid w:val="00082A2D"/>
    <w:rsid w:val="000835E4"/>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5693"/>
    <w:rsid w:val="000B63F5"/>
    <w:rsid w:val="000B7F29"/>
    <w:rsid w:val="000C0810"/>
    <w:rsid w:val="000C159E"/>
    <w:rsid w:val="000C2E7F"/>
    <w:rsid w:val="000C67EC"/>
    <w:rsid w:val="000D10F0"/>
    <w:rsid w:val="000D28B0"/>
    <w:rsid w:val="000E2F43"/>
    <w:rsid w:val="000E47C9"/>
    <w:rsid w:val="000E70CF"/>
    <w:rsid w:val="000F1331"/>
    <w:rsid w:val="000F65E0"/>
    <w:rsid w:val="0010055B"/>
    <w:rsid w:val="00101BD6"/>
    <w:rsid w:val="001045B7"/>
    <w:rsid w:val="00105C82"/>
    <w:rsid w:val="00106511"/>
    <w:rsid w:val="00107DC2"/>
    <w:rsid w:val="0011057B"/>
    <w:rsid w:val="00112804"/>
    <w:rsid w:val="00112DDE"/>
    <w:rsid w:val="0011326C"/>
    <w:rsid w:val="00114705"/>
    <w:rsid w:val="00115E1A"/>
    <w:rsid w:val="00116456"/>
    <w:rsid w:val="00120632"/>
    <w:rsid w:val="001206CD"/>
    <w:rsid w:val="00120768"/>
    <w:rsid w:val="001266A0"/>
    <w:rsid w:val="0012785C"/>
    <w:rsid w:val="0013048D"/>
    <w:rsid w:val="0013059F"/>
    <w:rsid w:val="001325C0"/>
    <w:rsid w:val="0013534B"/>
    <w:rsid w:val="0013600D"/>
    <w:rsid w:val="00140CB1"/>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80E"/>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877"/>
    <w:rsid w:val="00196B21"/>
    <w:rsid w:val="001A1285"/>
    <w:rsid w:val="001B2B15"/>
    <w:rsid w:val="001B2D47"/>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D5B9F"/>
    <w:rsid w:val="001E10C6"/>
    <w:rsid w:val="001E2E8A"/>
    <w:rsid w:val="001E5E80"/>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55E90"/>
    <w:rsid w:val="00255EF1"/>
    <w:rsid w:val="002573C6"/>
    <w:rsid w:val="00260B63"/>
    <w:rsid w:val="0026214A"/>
    <w:rsid w:val="0026608A"/>
    <w:rsid w:val="0026684D"/>
    <w:rsid w:val="00271A9A"/>
    <w:rsid w:val="00273F5E"/>
    <w:rsid w:val="00281453"/>
    <w:rsid w:val="00282597"/>
    <w:rsid w:val="002828DE"/>
    <w:rsid w:val="00284E4C"/>
    <w:rsid w:val="0028704D"/>
    <w:rsid w:val="00292048"/>
    <w:rsid w:val="0029419B"/>
    <w:rsid w:val="002942EF"/>
    <w:rsid w:val="00295AC2"/>
    <w:rsid w:val="00296002"/>
    <w:rsid w:val="00297E2A"/>
    <w:rsid w:val="002A0F60"/>
    <w:rsid w:val="002A26AF"/>
    <w:rsid w:val="002A2BB6"/>
    <w:rsid w:val="002B3A18"/>
    <w:rsid w:val="002B4508"/>
    <w:rsid w:val="002B4BB6"/>
    <w:rsid w:val="002B5816"/>
    <w:rsid w:val="002B5AC2"/>
    <w:rsid w:val="002B5ACF"/>
    <w:rsid w:val="002B7238"/>
    <w:rsid w:val="002B7643"/>
    <w:rsid w:val="002C06FE"/>
    <w:rsid w:val="002C1952"/>
    <w:rsid w:val="002C58C1"/>
    <w:rsid w:val="002D0E71"/>
    <w:rsid w:val="002D278C"/>
    <w:rsid w:val="002D3085"/>
    <w:rsid w:val="002D30EF"/>
    <w:rsid w:val="002D5412"/>
    <w:rsid w:val="002D56BC"/>
    <w:rsid w:val="002E24F1"/>
    <w:rsid w:val="002E4498"/>
    <w:rsid w:val="002E4660"/>
    <w:rsid w:val="002E4D51"/>
    <w:rsid w:val="002E7672"/>
    <w:rsid w:val="002F07B1"/>
    <w:rsid w:val="002F40AF"/>
    <w:rsid w:val="002F6ED4"/>
    <w:rsid w:val="002F70FE"/>
    <w:rsid w:val="00300639"/>
    <w:rsid w:val="00303723"/>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0F61"/>
    <w:rsid w:val="003734EE"/>
    <w:rsid w:val="003751DB"/>
    <w:rsid w:val="003761E9"/>
    <w:rsid w:val="00380C46"/>
    <w:rsid w:val="0038173A"/>
    <w:rsid w:val="00381A09"/>
    <w:rsid w:val="0038512E"/>
    <w:rsid w:val="00386033"/>
    <w:rsid w:val="003906D0"/>
    <w:rsid w:val="00392C0B"/>
    <w:rsid w:val="00393DD9"/>
    <w:rsid w:val="003940A4"/>
    <w:rsid w:val="00395D2F"/>
    <w:rsid w:val="00397ED2"/>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6DE2"/>
    <w:rsid w:val="003E706F"/>
    <w:rsid w:val="003F28D3"/>
    <w:rsid w:val="003F2E32"/>
    <w:rsid w:val="003F749D"/>
    <w:rsid w:val="003F76E1"/>
    <w:rsid w:val="003F7811"/>
    <w:rsid w:val="00401AB4"/>
    <w:rsid w:val="00404055"/>
    <w:rsid w:val="004054AC"/>
    <w:rsid w:val="0041042C"/>
    <w:rsid w:val="00410E74"/>
    <w:rsid w:val="00411130"/>
    <w:rsid w:val="00411A86"/>
    <w:rsid w:val="004127D6"/>
    <w:rsid w:val="00412812"/>
    <w:rsid w:val="00412C46"/>
    <w:rsid w:val="00412FA0"/>
    <w:rsid w:val="00413E8F"/>
    <w:rsid w:val="00415A0F"/>
    <w:rsid w:val="004207A1"/>
    <w:rsid w:val="00420E07"/>
    <w:rsid w:val="0042187F"/>
    <w:rsid w:val="00424145"/>
    <w:rsid w:val="004245EB"/>
    <w:rsid w:val="00424C2F"/>
    <w:rsid w:val="004303F6"/>
    <w:rsid w:val="004356DE"/>
    <w:rsid w:val="00437985"/>
    <w:rsid w:val="00440986"/>
    <w:rsid w:val="00440DA7"/>
    <w:rsid w:val="00442D84"/>
    <w:rsid w:val="00444FCC"/>
    <w:rsid w:val="0044548E"/>
    <w:rsid w:val="00445684"/>
    <w:rsid w:val="00445704"/>
    <w:rsid w:val="00445CE3"/>
    <w:rsid w:val="00447D47"/>
    <w:rsid w:val="00450852"/>
    <w:rsid w:val="00451CA4"/>
    <w:rsid w:val="00453D48"/>
    <w:rsid w:val="00453E6F"/>
    <w:rsid w:val="00454BA6"/>
    <w:rsid w:val="00457071"/>
    <w:rsid w:val="00461B05"/>
    <w:rsid w:val="00461E72"/>
    <w:rsid w:val="00467B03"/>
    <w:rsid w:val="00474921"/>
    <w:rsid w:val="004751DA"/>
    <w:rsid w:val="004775CB"/>
    <w:rsid w:val="00480D9F"/>
    <w:rsid w:val="00482034"/>
    <w:rsid w:val="00487E6A"/>
    <w:rsid w:val="0049086C"/>
    <w:rsid w:val="00492286"/>
    <w:rsid w:val="00492C48"/>
    <w:rsid w:val="00493914"/>
    <w:rsid w:val="00495768"/>
    <w:rsid w:val="0049731C"/>
    <w:rsid w:val="004A1D70"/>
    <w:rsid w:val="004A4CA1"/>
    <w:rsid w:val="004A53E5"/>
    <w:rsid w:val="004A6CA0"/>
    <w:rsid w:val="004A7540"/>
    <w:rsid w:val="004B31A8"/>
    <w:rsid w:val="004B5519"/>
    <w:rsid w:val="004B5B76"/>
    <w:rsid w:val="004B6B6B"/>
    <w:rsid w:val="004B756D"/>
    <w:rsid w:val="004C301F"/>
    <w:rsid w:val="004C7B36"/>
    <w:rsid w:val="004D222E"/>
    <w:rsid w:val="004D4135"/>
    <w:rsid w:val="004E0F21"/>
    <w:rsid w:val="004E27AC"/>
    <w:rsid w:val="004E399D"/>
    <w:rsid w:val="004E4939"/>
    <w:rsid w:val="004E4BEF"/>
    <w:rsid w:val="004E6F28"/>
    <w:rsid w:val="004F40BE"/>
    <w:rsid w:val="004F43AF"/>
    <w:rsid w:val="004F4B9F"/>
    <w:rsid w:val="004F4E79"/>
    <w:rsid w:val="004F5BFC"/>
    <w:rsid w:val="004F648A"/>
    <w:rsid w:val="004F648C"/>
    <w:rsid w:val="004F7BEC"/>
    <w:rsid w:val="004F7D78"/>
    <w:rsid w:val="00500D71"/>
    <w:rsid w:val="00503E26"/>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5B20"/>
    <w:rsid w:val="0059761F"/>
    <w:rsid w:val="005978B1"/>
    <w:rsid w:val="005A2A5C"/>
    <w:rsid w:val="005A3433"/>
    <w:rsid w:val="005A36D1"/>
    <w:rsid w:val="005A63A9"/>
    <w:rsid w:val="005A6C30"/>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1EFC"/>
    <w:rsid w:val="00602056"/>
    <w:rsid w:val="006051BA"/>
    <w:rsid w:val="00611A9C"/>
    <w:rsid w:val="00612B73"/>
    <w:rsid w:val="0061310C"/>
    <w:rsid w:val="0061449B"/>
    <w:rsid w:val="00616A32"/>
    <w:rsid w:val="006272B6"/>
    <w:rsid w:val="00630F0F"/>
    <w:rsid w:val="00630F27"/>
    <w:rsid w:val="00633BC1"/>
    <w:rsid w:val="0063565C"/>
    <w:rsid w:val="00636D65"/>
    <w:rsid w:val="00637D4D"/>
    <w:rsid w:val="00643048"/>
    <w:rsid w:val="0064304C"/>
    <w:rsid w:val="006436E8"/>
    <w:rsid w:val="0064427B"/>
    <w:rsid w:val="006447D5"/>
    <w:rsid w:val="0064554C"/>
    <w:rsid w:val="00652499"/>
    <w:rsid w:val="00652E07"/>
    <w:rsid w:val="0065431D"/>
    <w:rsid w:val="0065684A"/>
    <w:rsid w:val="00656A72"/>
    <w:rsid w:val="00662203"/>
    <w:rsid w:val="00662366"/>
    <w:rsid w:val="006639C1"/>
    <w:rsid w:val="006651B3"/>
    <w:rsid w:val="006670AA"/>
    <w:rsid w:val="006676D8"/>
    <w:rsid w:val="0066798E"/>
    <w:rsid w:val="0067051A"/>
    <w:rsid w:val="00670E51"/>
    <w:rsid w:val="0067171B"/>
    <w:rsid w:val="0067180D"/>
    <w:rsid w:val="0067272E"/>
    <w:rsid w:val="00673B26"/>
    <w:rsid w:val="0067698B"/>
    <w:rsid w:val="00677B16"/>
    <w:rsid w:val="00683495"/>
    <w:rsid w:val="00683692"/>
    <w:rsid w:val="006861D7"/>
    <w:rsid w:val="0068696A"/>
    <w:rsid w:val="00687E8C"/>
    <w:rsid w:val="006964D9"/>
    <w:rsid w:val="006A2171"/>
    <w:rsid w:val="006A373F"/>
    <w:rsid w:val="006B000A"/>
    <w:rsid w:val="006B02CB"/>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D32AF"/>
    <w:rsid w:val="006D3E90"/>
    <w:rsid w:val="006D44E2"/>
    <w:rsid w:val="006D4951"/>
    <w:rsid w:val="006D4CDB"/>
    <w:rsid w:val="006E2422"/>
    <w:rsid w:val="006E67EF"/>
    <w:rsid w:val="006E7861"/>
    <w:rsid w:val="006F242F"/>
    <w:rsid w:val="006F283B"/>
    <w:rsid w:val="006F4462"/>
    <w:rsid w:val="006F6E4B"/>
    <w:rsid w:val="006F757D"/>
    <w:rsid w:val="00707A13"/>
    <w:rsid w:val="00711E08"/>
    <w:rsid w:val="00712E10"/>
    <w:rsid w:val="007138C7"/>
    <w:rsid w:val="007143A1"/>
    <w:rsid w:val="0071486E"/>
    <w:rsid w:val="00715F66"/>
    <w:rsid w:val="00720FFF"/>
    <w:rsid w:val="00730E46"/>
    <w:rsid w:val="0073295A"/>
    <w:rsid w:val="007341B1"/>
    <w:rsid w:val="00736B1F"/>
    <w:rsid w:val="00737FE6"/>
    <w:rsid w:val="00746BA3"/>
    <w:rsid w:val="00747388"/>
    <w:rsid w:val="0074772B"/>
    <w:rsid w:val="00747775"/>
    <w:rsid w:val="0075185F"/>
    <w:rsid w:val="00751CB1"/>
    <w:rsid w:val="00755505"/>
    <w:rsid w:val="0076155E"/>
    <w:rsid w:val="007630CE"/>
    <w:rsid w:val="007631C6"/>
    <w:rsid w:val="00767508"/>
    <w:rsid w:val="00771679"/>
    <w:rsid w:val="00771F5D"/>
    <w:rsid w:val="007737E3"/>
    <w:rsid w:val="00775650"/>
    <w:rsid w:val="00776E20"/>
    <w:rsid w:val="007800FA"/>
    <w:rsid w:val="007806A9"/>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C5AD0"/>
    <w:rsid w:val="007C6EF1"/>
    <w:rsid w:val="007D2241"/>
    <w:rsid w:val="007D36B4"/>
    <w:rsid w:val="007D4C56"/>
    <w:rsid w:val="007D4EEE"/>
    <w:rsid w:val="007D69B7"/>
    <w:rsid w:val="007E0D53"/>
    <w:rsid w:val="007E170F"/>
    <w:rsid w:val="007E35A8"/>
    <w:rsid w:val="007E454C"/>
    <w:rsid w:val="007E5B56"/>
    <w:rsid w:val="007E6F49"/>
    <w:rsid w:val="007E7DF9"/>
    <w:rsid w:val="007F1F08"/>
    <w:rsid w:val="007F3AD3"/>
    <w:rsid w:val="007F4600"/>
    <w:rsid w:val="007F736B"/>
    <w:rsid w:val="007F7E5D"/>
    <w:rsid w:val="00804847"/>
    <w:rsid w:val="00805D7F"/>
    <w:rsid w:val="0081542F"/>
    <w:rsid w:val="00815F8F"/>
    <w:rsid w:val="00816151"/>
    <w:rsid w:val="0081737B"/>
    <w:rsid w:val="00822618"/>
    <w:rsid w:val="00823E50"/>
    <w:rsid w:val="0082565A"/>
    <w:rsid w:val="008258C4"/>
    <w:rsid w:val="00827943"/>
    <w:rsid w:val="0083092E"/>
    <w:rsid w:val="00831E5A"/>
    <w:rsid w:val="008337E0"/>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32F"/>
    <w:rsid w:val="008A17F8"/>
    <w:rsid w:val="008A4BA9"/>
    <w:rsid w:val="008A57E8"/>
    <w:rsid w:val="008A584C"/>
    <w:rsid w:val="008A61FD"/>
    <w:rsid w:val="008A769D"/>
    <w:rsid w:val="008A77C3"/>
    <w:rsid w:val="008A7B5A"/>
    <w:rsid w:val="008A7F04"/>
    <w:rsid w:val="008B1462"/>
    <w:rsid w:val="008B29F4"/>
    <w:rsid w:val="008B33EB"/>
    <w:rsid w:val="008B3BE0"/>
    <w:rsid w:val="008B4A3B"/>
    <w:rsid w:val="008C045A"/>
    <w:rsid w:val="008C062F"/>
    <w:rsid w:val="008C1195"/>
    <w:rsid w:val="008C2626"/>
    <w:rsid w:val="008C3460"/>
    <w:rsid w:val="008C3491"/>
    <w:rsid w:val="008C6419"/>
    <w:rsid w:val="008D09BD"/>
    <w:rsid w:val="008D1804"/>
    <w:rsid w:val="008D1B96"/>
    <w:rsid w:val="008D2056"/>
    <w:rsid w:val="008D2C23"/>
    <w:rsid w:val="008D2EA8"/>
    <w:rsid w:val="008D41D9"/>
    <w:rsid w:val="008D6238"/>
    <w:rsid w:val="008D64DE"/>
    <w:rsid w:val="008D71E2"/>
    <w:rsid w:val="008E0299"/>
    <w:rsid w:val="008E0E6B"/>
    <w:rsid w:val="008E2F98"/>
    <w:rsid w:val="008E3DAC"/>
    <w:rsid w:val="008E4D08"/>
    <w:rsid w:val="008E5D06"/>
    <w:rsid w:val="008E6C4B"/>
    <w:rsid w:val="008F083F"/>
    <w:rsid w:val="008F1182"/>
    <w:rsid w:val="008F1E25"/>
    <w:rsid w:val="008F2B0E"/>
    <w:rsid w:val="008F2CA3"/>
    <w:rsid w:val="0090198D"/>
    <w:rsid w:val="009036AD"/>
    <w:rsid w:val="009100F3"/>
    <w:rsid w:val="0091251D"/>
    <w:rsid w:val="00912DE3"/>
    <w:rsid w:val="0091424B"/>
    <w:rsid w:val="009150FF"/>
    <w:rsid w:val="00915EA1"/>
    <w:rsid w:val="00916792"/>
    <w:rsid w:val="00917104"/>
    <w:rsid w:val="009178C1"/>
    <w:rsid w:val="00923003"/>
    <w:rsid w:val="0092390D"/>
    <w:rsid w:val="00926723"/>
    <w:rsid w:val="00926EB1"/>
    <w:rsid w:val="00927022"/>
    <w:rsid w:val="009307A7"/>
    <w:rsid w:val="00930A61"/>
    <w:rsid w:val="00930DED"/>
    <w:rsid w:val="00935F4C"/>
    <w:rsid w:val="00935F63"/>
    <w:rsid w:val="009364A5"/>
    <w:rsid w:val="00936719"/>
    <w:rsid w:val="00937038"/>
    <w:rsid w:val="009378EE"/>
    <w:rsid w:val="009409BA"/>
    <w:rsid w:val="0094139B"/>
    <w:rsid w:val="00941EB9"/>
    <w:rsid w:val="009436F8"/>
    <w:rsid w:val="0094486C"/>
    <w:rsid w:val="009472B3"/>
    <w:rsid w:val="009503D8"/>
    <w:rsid w:val="00951D50"/>
    <w:rsid w:val="009539D4"/>
    <w:rsid w:val="00953BEB"/>
    <w:rsid w:val="00961D26"/>
    <w:rsid w:val="009620CE"/>
    <w:rsid w:val="009622C6"/>
    <w:rsid w:val="009626CF"/>
    <w:rsid w:val="00963727"/>
    <w:rsid w:val="00964622"/>
    <w:rsid w:val="0096512C"/>
    <w:rsid w:val="0096686B"/>
    <w:rsid w:val="00970D3A"/>
    <w:rsid w:val="00971CDB"/>
    <w:rsid w:val="00973C38"/>
    <w:rsid w:val="00974DED"/>
    <w:rsid w:val="00980F45"/>
    <w:rsid w:val="009838AC"/>
    <w:rsid w:val="00985504"/>
    <w:rsid w:val="00985A87"/>
    <w:rsid w:val="00987448"/>
    <w:rsid w:val="0099218D"/>
    <w:rsid w:val="00992DC2"/>
    <w:rsid w:val="00997686"/>
    <w:rsid w:val="009A31D1"/>
    <w:rsid w:val="009A41D7"/>
    <w:rsid w:val="009A4784"/>
    <w:rsid w:val="009A5968"/>
    <w:rsid w:val="009A74D4"/>
    <w:rsid w:val="009A7877"/>
    <w:rsid w:val="009B0C39"/>
    <w:rsid w:val="009B2273"/>
    <w:rsid w:val="009B3050"/>
    <w:rsid w:val="009B348E"/>
    <w:rsid w:val="009B48AD"/>
    <w:rsid w:val="009B6D83"/>
    <w:rsid w:val="009C36D5"/>
    <w:rsid w:val="009C4230"/>
    <w:rsid w:val="009C4807"/>
    <w:rsid w:val="009C4B4C"/>
    <w:rsid w:val="009D0F33"/>
    <w:rsid w:val="009D1264"/>
    <w:rsid w:val="009D3E20"/>
    <w:rsid w:val="009D7170"/>
    <w:rsid w:val="009E24B0"/>
    <w:rsid w:val="009E454B"/>
    <w:rsid w:val="009F3216"/>
    <w:rsid w:val="009F49A6"/>
    <w:rsid w:val="009F522C"/>
    <w:rsid w:val="009F5DD9"/>
    <w:rsid w:val="00A0584B"/>
    <w:rsid w:val="00A10183"/>
    <w:rsid w:val="00A102FA"/>
    <w:rsid w:val="00A108F0"/>
    <w:rsid w:val="00A11F1E"/>
    <w:rsid w:val="00A13D95"/>
    <w:rsid w:val="00A145F5"/>
    <w:rsid w:val="00A1544E"/>
    <w:rsid w:val="00A1718E"/>
    <w:rsid w:val="00A24AAB"/>
    <w:rsid w:val="00A2531D"/>
    <w:rsid w:val="00A255C3"/>
    <w:rsid w:val="00A26041"/>
    <w:rsid w:val="00A2679A"/>
    <w:rsid w:val="00A310FE"/>
    <w:rsid w:val="00A320B8"/>
    <w:rsid w:val="00A32F68"/>
    <w:rsid w:val="00A33722"/>
    <w:rsid w:val="00A35ACA"/>
    <w:rsid w:val="00A362AF"/>
    <w:rsid w:val="00A40C38"/>
    <w:rsid w:val="00A42AEB"/>
    <w:rsid w:val="00A43D0B"/>
    <w:rsid w:val="00A44DAE"/>
    <w:rsid w:val="00A456CB"/>
    <w:rsid w:val="00A46E2E"/>
    <w:rsid w:val="00A50EAD"/>
    <w:rsid w:val="00A51415"/>
    <w:rsid w:val="00A5321E"/>
    <w:rsid w:val="00A5497F"/>
    <w:rsid w:val="00A559B6"/>
    <w:rsid w:val="00A570E9"/>
    <w:rsid w:val="00A57F95"/>
    <w:rsid w:val="00A6147C"/>
    <w:rsid w:val="00A65B56"/>
    <w:rsid w:val="00A663B9"/>
    <w:rsid w:val="00A678C7"/>
    <w:rsid w:val="00A70170"/>
    <w:rsid w:val="00A7141C"/>
    <w:rsid w:val="00A72B82"/>
    <w:rsid w:val="00A73C36"/>
    <w:rsid w:val="00A74622"/>
    <w:rsid w:val="00A75668"/>
    <w:rsid w:val="00A76017"/>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56B3"/>
    <w:rsid w:val="00AE7306"/>
    <w:rsid w:val="00AF0C7A"/>
    <w:rsid w:val="00AF1AB4"/>
    <w:rsid w:val="00AF201F"/>
    <w:rsid w:val="00AF2238"/>
    <w:rsid w:val="00AF6C46"/>
    <w:rsid w:val="00AF6E15"/>
    <w:rsid w:val="00B002CF"/>
    <w:rsid w:val="00B05C1E"/>
    <w:rsid w:val="00B06AFB"/>
    <w:rsid w:val="00B128D7"/>
    <w:rsid w:val="00B1405B"/>
    <w:rsid w:val="00B1456D"/>
    <w:rsid w:val="00B20270"/>
    <w:rsid w:val="00B253C5"/>
    <w:rsid w:val="00B27BF9"/>
    <w:rsid w:val="00B30383"/>
    <w:rsid w:val="00B308AE"/>
    <w:rsid w:val="00B3161E"/>
    <w:rsid w:val="00B31F1B"/>
    <w:rsid w:val="00B32F09"/>
    <w:rsid w:val="00B33B1F"/>
    <w:rsid w:val="00B34267"/>
    <w:rsid w:val="00B342A2"/>
    <w:rsid w:val="00B34614"/>
    <w:rsid w:val="00B34901"/>
    <w:rsid w:val="00B351B9"/>
    <w:rsid w:val="00B362C8"/>
    <w:rsid w:val="00B364FC"/>
    <w:rsid w:val="00B40366"/>
    <w:rsid w:val="00B41680"/>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3C3F"/>
    <w:rsid w:val="00B81A41"/>
    <w:rsid w:val="00B84148"/>
    <w:rsid w:val="00B8483B"/>
    <w:rsid w:val="00B863A2"/>
    <w:rsid w:val="00B86876"/>
    <w:rsid w:val="00B87AF2"/>
    <w:rsid w:val="00B906A9"/>
    <w:rsid w:val="00B93741"/>
    <w:rsid w:val="00B93C9C"/>
    <w:rsid w:val="00B949EA"/>
    <w:rsid w:val="00B94FE9"/>
    <w:rsid w:val="00B97A45"/>
    <w:rsid w:val="00B97B61"/>
    <w:rsid w:val="00BA318A"/>
    <w:rsid w:val="00BA31D1"/>
    <w:rsid w:val="00BA5820"/>
    <w:rsid w:val="00BA6965"/>
    <w:rsid w:val="00BB6535"/>
    <w:rsid w:val="00BB7AEE"/>
    <w:rsid w:val="00BC0D3A"/>
    <w:rsid w:val="00BC3D0F"/>
    <w:rsid w:val="00BC4EF0"/>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4189"/>
    <w:rsid w:val="00C0025E"/>
    <w:rsid w:val="00C007D8"/>
    <w:rsid w:val="00C04E36"/>
    <w:rsid w:val="00C070C0"/>
    <w:rsid w:val="00C1167E"/>
    <w:rsid w:val="00C13983"/>
    <w:rsid w:val="00C22E7B"/>
    <w:rsid w:val="00C2398C"/>
    <w:rsid w:val="00C24677"/>
    <w:rsid w:val="00C25047"/>
    <w:rsid w:val="00C277CE"/>
    <w:rsid w:val="00C3135D"/>
    <w:rsid w:val="00C31AB1"/>
    <w:rsid w:val="00C31C7E"/>
    <w:rsid w:val="00C31E4F"/>
    <w:rsid w:val="00C32A36"/>
    <w:rsid w:val="00C35A78"/>
    <w:rsid w:val="00C40764"/>
    <w:rsid w:val="00C43934"/>
    <w:rsid w:val="00C43A1A"/>
    <w:rsid w:val="00C4582F"/>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861FF"/>
    <w:rsid w:val="00C9162D"/>
    <w:rsid w:val="00C92010"/>
    <w:rsid w:val="00C95BC8"/>
    <w:rsid w:val="00CA3E6E"/>
    <w:rsid w:val="00CA5604"/>
    <w:rsid w:val="00CA5E38"/>
    <w:rsid w:val="00CA69D7"/>
    <w:rsid w:val="00CA6BB8"/>
    <w:rsid w:val="00CB2856"/>
    <w:rsid w:val="00CB38E8"/>
    <w:rsid w:val="00CB6893"/>
    <w:rsid w:val="00CB7242"/>
    <w:rsid w:val="00CC0292"/>
    <w:rsid w:val="00CC130A"/>
    <w:rsid w:val="00CC1B40"/>
    <w:rsid w:val="00CC24BF"/>
    <w:rsid w:val="00CC2F1B"/>
    <w:rsid w:val="00CC4305"/>
    <w:rsid w:val="00CC4336"/>
    <w:rsid w:val="00CC7D8A"/>
    <w:rsid w:val="00CD49A2"/>
    <w:rsid w:val="00CD4AC2"/>
    <w:rsid w:val="00CD5D6A"/>
    <w:rsid w:val="00CD68B2"/>
    <w:rsid w:val="00CE1E36"/>
    <w:rsid w:val="00CE2835"/>
    <w:rsid w:val="00CE2EC8"/>
    <w:rsid w:val="00CE31B0"/>
    <w:rsid w:val="00CE65FF"/>
    <w:rsid w:val="00CE75E8"/>
    <w:rsid w:val="00CF1494"/>
    <w:rsid w:val="00CF2402"/>
    <w:rsid w:val="00CF4836"/>
    <w:rsid w:val="00CF698D"/>
    <w:rsid w:val="00D01BF9"/>
    <w:rsid w:val="00D03F7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1DAF"/>
    <w:rsid w:val="00D5258F"/>
    <w:rsid w:val="00D54F1D"/>
    <w:rsid w:val="00D60177"/>
    <w:rsid w:val="00D60222"/>
    <w:rsid w:val="00D604C6"/>
    <w:rsid w:val="00D61647"/>
    <w:rsid w:val="00D64AC5"/>
    <w:rsid w:val="00D666B2"/>
    <w:rsid w:val="00D669D3"/>
    <w:rsid w:val="00D70993"/>
    <w:rsid w:val="00D74C2C"/>
    <w:rsid w:val="00D7544B"/>
    <w:rsid w:val="00D76BA3"/>
    <w:rsid w:val="00D824E5"/>
    <w:rsid w:val="00D82583"/>
    <w:rsid w:val="00D842CA"/>
    <w:rsid w:val="00D85529"/>
    <w:rsid w:val="00D8637B"/>
    <w:rsid w:val="00D8753A"/>
    <w:rsid w:val="00D92560"/>
    <w:rsid w:val="00D92F21"/>
    <w:rsid w:val="00D95960"/>
    <w:rsid w:val="00D9600E"/>
    <w:rsid w:val="00D96B8F"/>
    <w:rsid w:val="00D96F1C"/>
    <w:rsid w:val="00D97BC2"/>
    <w:rsid w:val="00DA0D64"/>
    <w:rsid w:val="00DA1A1C"/>
    <w:rsid w:val="00DA1F04"/>
    <w:rsid w:val="00DA2392"/>
    <w:rsid w:val="00DA2B07"/>
    <w:rsid w:val="00DA2D25"/>
    <w:rsid w:val="00DA3F0C"/>
    <w:rsid w:val="00DA64A0"/>
    <w:rsid w:val="00DA73D0"/>
    <w:rsid w:val="00DB0A22"/>
    <w:rsid w:val="00DB24DE"/>
    <w:rsid w:val="00DB363E"/>
    <w:rsid w:val="00DB3E61"/>
    <w:rsid w:val="00DC153C"/>
    <w:rsid w:val="00DC55F4"/>
    <w:rsid w:val="00DC703D"/>
    <w:rsid w:val="00DC7682"/>
    <w:rsid w:val="00DD22D0"/>
    <w:rsid w:val="00DD3E49"/>
    <w:rsid w:val="00DD7D77"/>
    <w:rsid w:val="00DE21E1"/>
    <w:rsid w:val="00DE3BA6"/>
    <w:rsid w:val="00DE6A69"/>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0A3"/>
    <w:rsid w:val="00E24DEC"/>
    <w:rsid w:val="00E24E29"/>
    <w:rsid w:val="00E3096A"/>
    <w:rsid w:val="00E325F9"/>
    <w:rsid w:val="00E32869"/>
    <w:rsid w:val="00E333D3"/>
    <w:rsid w:val="00E34B56"/>
    <w:rsid w:val="00E34BB9"/>
    <w:rsid w:val="00E34ED0"/>
    <w:rsid w:val="00E425C3"/>
    <w:rsid w:val="00E462FC"/>
    <w:rsid w:val="00E47D7E"/>
    <w:rsid w:val="00E503A9"/>
    <w:rsid w:val="00E55894"/>
    <w:rsid w:val="00E604BB"/>
    <w:rsid w:val="00E63A14"/>
    <w:rsid w:val="00E63B52"/>
    <w:rsid w:val="00E669FB"/>
    <w:rsid w:val="00E671F3"/>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E0B48"/>
    <w:rsid w:val="00EE1DE7"/>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280C"/>
    <w:rsid w:val="00F141DB"/>
    <w:rsid w:val="00F14EC2"/>
    <w:rsid w:val="00F14F1D"/>
    <w:rsid w:val="00F152B3"/>
    <w:rsid w:val="00F15664"/>
    <w:rsid w:val="00F20ED0"/>
    <w:rsid w:val="00F225C5"/>
    <w:rsid w:val="00F22670"/>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5BCD"/>
    <w:rsid w:val="00F73B4C"/>
    <w:rsid w:val="00F74F29"/>
    <w:rsid w:val="00F8050E"/>
    <w:rsid w:val="00F83EBC"/>
    <w:rsid w:val="00F877EA"/>
    <w:rsid w:val="00F93FD7"/>
    <w:rsid w:val="00F9493A"/>
    <w:rsid w:val="00F94C37"/>
    <w:rsid w:val="00F95950"/>
    <w:rsid w:val="00F96569"/>
    <w:rsid w:val="00FA0D53"/>
    <w:rsid w:val="00FA416E"/>
    <w:rsid w:val="00FA447C"/>
    <w:rsid w:val="00FA7247"/>
    <w:rsid w:val="00FA771E"/>
    <w:rsid w:val="00FB1F26"/>
    <w:rsid w:val="00FB2443"/>
    <w:rsid w:val="00FB3AAC"/>
    <w:rsid w:val="00FB5AD5"/>
    <w:rsid w:val="00FC2210"/>
    <w:rsid w:val="00FC4B51"/>
    <w:rsid w:val="00FC6224"/>
    <w:rsid w:val="00FC6EA7"/>
    <w:rsid w:val="00FD6B82"/>
    <w:rsid w:val="00FD7CDB"/>
    <w:rsid w:val="00FE0B3F"/>
    <w:rsid w:val="00FE39CE"/>
    <w:rsid w:val="00FE3AF7"/>
    <w:rsid w:val="00FE3C42"/>
    <w:rsid w:val="00FE4747"/>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9265"/>
    <o:shapelayout v:ext="edit">
      <o:idmap v:ext="edit" data="1"/>
    </o:shapelayout>
  </w:shapeDefaults>
  <w:decimalSymbol w:val=","/>
  <w:listSeparator w:val=";"/>
  <w14:docId w14:val="7D6DE3EB"/>
  <w15:docId w15:val="{E53833BC-7F69-4C4C-AC10-5725A7C15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Listenabsatz"/>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Listenabsatz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CB72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3784">
      <w:bodyDiv w:val="1"/>
      <w:marLeft w:val="0"/>
      <w:marRight w:val="0"/>
      <w:marTop w:val="0"/>
      <w:marBottom w:val="0"/>
      <w:divBdr>
        <w:top w:val="none" w:sz="0" w:space="0" w:color="auto"/>
        <w:left w:val="none" w:sz="0" w:space="0" w:color="auto"/>
        <w:bottom w:val="none" w:sz="0" w:space="0" w:color="auto"/>
        <w:right w:val="none" w:sz="0" w:space="0" w:color="auto"/>
      </w:divBdr>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B16F5-3F6F-49EE-A6FF-CA7862297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25</Pages>
  <Words>10203</Words>
  <Characters>58160</Characters>
  <Application>Microsoft Office Word</Application>
  <DocSecurity>0</DocSecurity>
  <Lines>484</Lines>
  <Paragraphs>136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19</cp:revision>
  <cp:lastPrinted>2017-11-27T07:40:00Z</cp:lastPrinted>
  <dcterms:created xsi:type="dcterms:W3CDTF">2019-05-23T08:42:00Z</dcterms:created>
  <dcterms:modified xsi:type="dcterms:W3CDTF">2020-02-24T08:49:00Z</dcterms:modified>
</cp:coreProperties>
</file>